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291A98" w14:textId="77777777" w:rsidR="00DE57DE" w:rsidRPr="00DE57DE" w:rsidRDefault="00DE57DE" w:rsidP="00DE57DE">
      <w:pPr>
        <w:jc w:val="center"/>
        <w:rPr>
          <w:rFonts w:cs="Arial"/>
          <w:caps/>
          <w:sz w:val="28"/>
          <w:szCs w:val="28"/>
          <w:lang w:val="sk-SK" w:eastAsia="sk-SK"/>
        </w:rPr>
      </w:pPr>
      <w:r w:rsidRPr="000D0F3E">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01291C3A" wp14:editId="01291C3B">
            <wp:simplePos x="0" y="0"/>
            <wp:positionH relativeFrom="page">
              <wp:posOffset>-4445</wp:posOffset>
            </wp:positionH>
            <wp:positionV relativeFrom="margin">
              <wp:posOffset>-800100</wp:posOffset>
            </wp:positionV>
            <wp:extent cx="7560000" cy="10699200"/>
            <wp:effectExtent l="0" t="0" r="3175" b="6985"/>
            <wp:wrapNone/>
            <wp:docPr id="4" name="Obrázok 4"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57DE">
        <w:rPr>
          <w:rFonts w:cs="Arial"/>
          <w:caps/>
          <w:sz w:val="28"/>
          <w:szCs w:val="28"/>
          <w:lang w:val="sk-SK" w:eastAsia="sk-SK"/>
        </w:rPr>
        <w:t>MINISTERSTVO VNÚTRA SLOVENSKEJ REPUBLIKY</w:t>
      </w:r>
    </w:p>
    <w:p w14:paraId="01291A99" w14:textId="77777777" w:rsidR="00DE57DE" w:rsidRPr="00DE57DE" w:rsidRDefault="00DE57DE" w:rsidP="00DE57DE">
      <w:pPr>
        <w:jc w:val="center"/>
        <w:rPr>
          <w:rFonts w:cs="Arial"/>
          <w:caps/>
          <w:sz w:val="28"/>
          <w:szCs w:val="28"/>
          <w:lang w:val="sk-SK" w:eastAsia="sk-SK"/>
        </w:rPr>
      </w:pPr>
    </w:p>
    <w:p w14:paraId="01291A9A" w14:textId="77777777" w:rsidR="00DE57DE" w:rsidRPr="00DE57DE" w:rsidRDefault="00DE57DE" w:rsidP="00DE57DE">
      <w:pPr>
        <w:jc w:val="center"/>
        <w:rPr>
          <w:rFonts w:cs="Arial"/>
          <w:b/>
          <w:bCs/>
          <w:smallCaps/>
          <w:sz w:val="28"/>
          <w:szCs w:val="28"/>
          <w:lang w:val="sk-SK" w:eastAsia="sk-SK"/>
        </w:rPr>
      </w:pPr>
    </w:p>
    <w:p w14:paraId="01291A9B" w14:textId="77777777" w:rsidR="00DE57DE" w:rsidRPr="00DE57DE" w:rsidRDefault="00DE57DE" w:rsidP="00DE57DE">
      <w:pPr>
        <w:jc w:val="center"/>
        <w:rPr>
          <w:rFonts w:cs="Arial"/>
          <w:b/>
          <w:bCs/>
          <w:smallCaps/>
          <w:sz w:val="28"/>
          <w:szCs w:val="28"/>
          <w:lang w:val="sk-SK" w:eastAsia="sk-SK"/>
        </w:rPr>
      </w:pPr>
    </w:p>
    <w:p w14:paraId="01291A9C" w14:textId="77777777" w:rsidR="00DE57DE" w:rsidRPr="00DE57DE" w:rsidRDefault="00DE57DE" w:rsidP="00DE57DE">
      <w:pPr>
        <w:tabs>
          <w:tab w:val="left" w:pos="709"/>
          <w:tab w:val="right" w:pos="8789"/>
        </w:tabs>
        <w:rPr>
          <w:rFonts w:cs="Arial"/>
          <w:b/>
          <w:color w:val="FF0000"/>
          <w:sz w:val="20"/>
          <w:szCs w:val="20"/>
          <w:lang w:val="sk-SK" w:eastAsia="sk-SK"/>
        </w:rPr>
      </w:pPr>
      <w:r w:rsidRPr="00DE57DE">
        <w:rPr>
          <w:rFonts w:cs="Arial"/>
          <w:b/>
          <w:color w:val="FF0000"/>
          <w:sz w:val="20"/>
          <w:szCs w:val="20"/>
          <w:lang w:val="sk-SK" w:eastAsia="sk-SK"/>
        </w:rPr>
        <w:tab/>
      </w:r>
      <w:r w:rsidRPr="00DE57DE">
        <w:rPr>
          <w:rFonts w:cs="Arial"/>
          <w:b/>
          <w:color w:val="FF0000"/>
          <w:sz w:val="20"/>
          <w:szCs w:val="20"/>
          <w:lang w:val="sk-SK" w:eastAsia="sk-SK"/>
        </w:rPr>
        <w:tab/>
      </w:r>
    </w:p>
    <w:p w14:paraId="01291A9D" w14:textId="77777777" w:rsidR="00DE57DE" w:rsidRPr="00DE57DE" w:rsidRDefault="00DE57DE" w:rsidP="00DE57DE">
      <w:pPr>
        <w:jc w:val="center"/>
        <w:rPr>
          <w:rFonts w:cs="Arial"/>
          <w:b/>
          <w:color w:val="FF0000"/>
          <w:sz w:val="20"/>
          <w:szCs w:val="20"/>
          <w:lang w:val="sk-SK" w:eastAsia="sk-SK"/>
        </w:rPr>
      </w:pPr>
      <w:r w:rsidRPr="00DE57DE">
        <w:rPr>
          <w:rFonts w:cs="Arial"/>
          <w:b/>
          <w:color w:val="FF0000"/>
          <w:sz w:val="20"/>
          <w:szCs w:val="20"/>
          <w:lang w:val="sk-SK" w:eastAsia="sk-SK"/>
        </w:rPr>
        <w:t xml:space="preserve"> </w:t>
      </w:r>
    </w:p>
    <w:p w14:paraId="01291A9E" w14:textId="77777777" w:rsidR="00DE57DE" w:rsidRPr="00DE57DE" w:rsidRDefault="00DE57DE" w:rsidP="00DE57DE">
      <w:pPr>
        <w:rPr>
          <w:rFonts w:cs="Arial"/>
          <w:b/>
          <w:smallCaps/>
          <w:sz w:val="32"/>
          <w:szCs w:val="52"/>
          <w:lang w:val="sk-SK" w:eastAsia="sk-SK"/>
        </w:rPr>
      </w:pPr>
    </w:p>
    <w:p w14:paraId="01291A9F" w14:textId="77777777" w:rsidR="00DE57DE" w:rsidRPr="00DE57DE" w:rsidRDefault="00DE57DE" w:rsidP="00DE57DE">
      <w:pPr>
        <w:rPr>
          <w:rFonts w:cs="Arial"/>
          <w:b/>
          <w:smallCaps/>
          <w:sz w:val="32"/>
          <w:szCs w:val="52"/>
          <w:lang w:val="sk-SK" w:eastAsia="sk-SK"/>
        </w:rPr>
      </w:pPr>
    </w:p>
    <w:p w14:paraId="01291AA0" w14:textId="77777777" w:rsidR="00DE57DE" w:rsidRPr="00DE57DE" w:rsidRDefault="00DE57DE" w:rsidP="00DE57DE">
      <w:pPr>
        <w:ind w:right="289"/>
        <w:jc w:val="center"/>
        <w:rPr>
          <w:rFonts w:eastAsia="Arial Unicode MS" w:cs="Arial"/>
          <w:bCs/>
          <w:sz w:val="40"/>
          <w:szCs w:val="40"/>
          <w:lang w:val="sk-SK"/>
        </w:rPr>
      </w:pPr>
    </w:p>
    <w:p w14:paraId="01291AA1" w14:textId="77777777" w:rsidR="00DE57DE" w:rsidRPr="00DE57DE" w:rsidRDefault="00DE57DE" w:rsidP="00DE57DE">
      <w:pPr>
        <w:ind w:right="289"/>
        <w:jc w:val="center"/>
        <w:rPr>
          <w:rFonts w:eastAsia="Arial Unicode MS" w:cs="Arial"/>
          <w:bCs/>
          <w:sz w:val="40"/>
          <w:szCs w:val="40"/>
          <w:lang w:val="sk-SK"/>
        </w:rPr>
      </w:pPr>
    </w:p>
    <w:p w14:paraId="01291AA2" w14:textId="77777777" w:rsidR="00DE57DE" w:rsidRPr="00DE57DE" w:rsidRDefault="00DE57DE" w:rsidP="00DE57DE">
      <w:pPr>
        <w:ind w:right="289"/>
        <w:jc w:val="center"/>
        <w:rPr>
          <w:rFonts w:eastAsia="Arial Unicode MS" w:cs="Arial"/>
          <w:bCs/>
          <w:sz w:val="40"/>
          <w:szCs w:val="40"/>
          <w:lang w:val="sk-SK"/>
        </w:rPr>
      </w:pPr>
      <w:r>
        <w:rPr>
          <w:rFonts w:eastAsia="Arial Unicode MS" w:cs="Arial"/>
          <w:bCs/>
          <w:sz w:val="40"/>
          <w:szCs w:val="40"/>
          <w:lang w:val="sk-SK"/>
        </w:rPr>
        <w:t>Príručka pre odborných hodnotiteľov</w:t>
      </w:r>
    </w:p>
    <w:p w14:paraId="01291AA3" w14:textId="77777777" w:rsidR="00DE57DE" w:rsidRPr="00DE57DE" w:rsidRDefault="00DE57DE" w:rsidP="00DE57DE">
      <w:pPr>
        <w:ind w:right="289"/>
        <w:jc w:val="center"/>
        <w:rPr>
          <w:rFonts w:eastAsia="Arial Unicode MS" w:cs="Arial"/>
          <w:bCs/>
          <w:color w:val="003889"/>
          <w:sz w:val="28"/>
          <w:szCs w:val="28"/>
          <w:lang w:val="sk-SK"/>
        </w:rPr>
      </w:pPr>
    </w:p>
    <w:p w14:paraId="01291AA4" w14:textId="77777777" w:rsidR="00DE57DE" w:rsidRPr="00DE57DE" w:rsidRDefault="00DE57DE" w:rsidP="00DE57DE">
      <w:pPr>
        <w:spacing w:before="120" w:after="240"/>
        <w:ind w:right="289"/>
        <w:jc w:val="center"/>
        <w:rPr>
          <w:rFonts w:cs="Arial"/>
          <w:b/>
          <w:color w:val="000000"/>
          <w:sz w:val="28"/>
          <w:szCs w:val="28"/>
          <w:lang w:val="sk-SK"/>
        </w:rPr>
      </w:pPr>
      <w:r w:rsidRPr="00DE57DE">
        <w:rPr>
          <w:rFonts w:cs="Arial"/>
          <w:b/>
          <w:color w:val="000000"/>
          <w:sz w:val="28"/>
          <w:szCs w:val="28"/>
          <w:lang w:val="sk-SK"/>
        </w:rPr>
        <w:t>Operačný program Efektívna verejná správa</w:t>
      </w:r>
    </w:p>
    <w:p w14:paraId="01291AA5" w14:textId="77777777" w:rsidR="00DE57DE" w:rsidRPr="00DE57DE" w:rsidRDefault="00DE57DE" w:rsidP="00DE57DE">
      <w:pPr>
        <w:spacing w:before="120"/>
        <w:ind w:right="289"/>
        <w:jc w:val="center"/>
        <w:rPr>
          <w:rFonts w:cs="Arial"/>
          <w:color w:val="000000"/>
          <w:sz w:val="24"/>
          <w:lang w:val="sk-SK"/>
        </w:rPr>
      </w:pPr>
      <w:r w:rsidRPr="00DE57DE">
        <w:rPr>
          <w:rFonts w:cs="Arial"/>
          <w:color w:val="000000"/>
          <w:sz w:val="24"/>
          <w:lang w:val="sk-SK"/>
        </w:rPr>
        <w:t>Programové obdobie 2014 – 2020</w:t>
      </w:r>
    </w:p>
    <w:p w14:paraId="01291AA6" w14:textId="77777777" w:rsidR="00DE57DE" w:rsidRPr="00DE57DE" w:rsidRDefault="00DE57DE" w:rsidP="00DE57DE">
      <w:pPr>
        <w:rPr>
          <w:rFonts w:cs="Arial"/>
          <w:b/>
          <w:sz w:val="28"/>
          <w:szCs w:val="28"/>
          <w:lang w:val="sk-SK" w:eastAsia="sk-SK"/>
        </w:rPr>
      </w:pPr>
    </w:p>
    <w:p w14:paraId="01291AA7" w14:textId="77777777" w:rsidR="00DE57DE" w:rsidRPr="00DE57DE" w:rsidRDefault="00DE57DE" w:rsidP="00DE57DE">
      <w:pPr>
        <w:rPr>
          <w:rFonts w:cs="Arial"/>
          <w:b/>
          <w:sz w:val="28"/>
          <w:szCs w:val="28"/>
          <w:lang w:val="sk-SK" w:eastAsia="sk-SK"/>
        </w:rPr>
      </w:pPr>
    </w:p>
    <w:p w14:paraId="01291AA8" w14:textId="77777777" w:rsidR="00DE57DE" w:rsidRPr="00DE57DE" w:rsidRDefault="00DE57DE" w:rsidP="00DE57DE">
      <w:pPr>
        <w:rPr>
          <w:rFonts w:cs="Arial"/>
          <w:b/>
          <w:sz w:val="28"/>
          <w:szCs w:val="28"/>
          <w:lang w:val="sk-SK" w:eastAsia="sk-SK"/>
        </w:rPr>
      </w:pPr>
    </w:p>
    <w:p w14:paraId="01291AA9" w14:textId="77777777" w:rsidR="00DE57DE" w:rsidRPr="00DE57DE" w:rsidRDefault="00DE57DE" w:rsidP="00DE57DE">
      <w:pPr>
        <w:rPr>
          <w:rFonts w:cs="Arial"/>
          <w:b/>
          <w:sz w:val="28"/>
          <w:szCs w:val="28"/>
          <w:lang w:val="sk-SK" w:eastAsia="sk-SK"/>
        </w:rPr>
      </w:pPr>
    </w:p>
    <w:p w14:paraId="01291AAA" w14:textId="77777777" w:rsidR="00DE57DE" w:rsidRPr="00DE57DE" w:rsidRDefault="00DE57DE" w:rsidP="00DE57DE">
      <w:pPr>
        <w:spacing w:line="360" w:lineRule="auto"/>
        <w:rPr>
          <w:rFonts w:cs="Arial"/>
          <w:sz w:val="20"/>
          <w:szCs w:val="20"/>
          <w:lang w:val="sk-SK" w:eastAsia="sk-SK"/>
        </w:rPr>
      </w:pPr>
    </w:p>
    <w:p w14:paraId="01291AAB" w14:textId="77777777" w:rsidR="00DE57DE" w:rsidRPr="00DE57DE" w:rsidRDefault="00DE57DE" w:rsidP="00DE57DE">
      <w:pPr>
        <w:spacing w:line="360" w:lineRule="auto"/>
        <w:rPr>
          <w:rFonts w:cs="Arial"/>
          <w:sz w:val="20"/>
          <w:szCs w:val="20"/>
          <w:lang w:val="sk-SK" w:eastAsia="sk-SK"/>
        </w:rPr>
      </w:pPr>
    </w:p>
    <w:p w14:paraId="01291AAC" w14:textId="77777777" w:rsidR="00DE57DE" w:rsidRPr="00DE57DE" w:rsidRDefault="00DE57DE" w:rsidP="00DE57DE">
      <w:pPr>
        <w:spacing w:line="360" w:lineRule="auto"/>
        <w:rPr>
          <w:rFonts w:cs="Arial"/>
          <w:sz w:val="20"/>
          <w:szCs w:val="20"/>
          <w:lang w:val="sk-SK" w:eastAsia="sk-SK"/>
        </w:rPr>
      </w:pPr>
    </w:p>
    <w:p w14:paraId="49704DFC"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Vypracoval:</w:t>
      </w:r>
    </w:p>
    <w:p w14:paraId="746C946F" w14:textId="77777777" w:rsidR="00DA281A" w:rsidRDefault="00DA281A" w:rsidP="00DA281A">
      <w:pPr>
        <w:tabs>
          <w:tab w:val="left" w:pos="6804"/>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 xml:space="preserve">JUDr. Matúš Dubovský </w:t>
      </w:r>
      <w:r>
        <w:rPr>
          <w:rFonts w:ascii="Verdana" w:hAnsi="Verdana"/>
          <w:sz w:val="20"/>
          <w:szCs w:val="20"/>
          <w:lang w:val="sk-SK" w:eastAsia="cs-CZ"/>
        </w:rPr>
        <w:tab/>
        <w:t>..............................</w:t>
      </w:r>
    </w:p>
    <w:p w14:paraId="04876901" w14:textId="77777777" w:rsidR="00DA281A" w:rsidRDefault="00DA281A" w:rsidP="00DA281A">
      <w:pPr>
        <w:tabs>
          <w:tab w:val="left" w:pos="2268"/>
          <w:tab w:val="left" w:pos="4395"/>
          <w:tab w:val="left" w:pos="6946"/>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oddelenie programovania a metodiky</w:t>
      </w:r>
    </w:p>
    <w:p w14:paraId="59D3F672" w14:textId="60BC2773"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del w:id="0" w:author="Miruška Hrabčáková" w:date="2018-06-27T15:50:00Z">
        <w:r w:rsidR="00705431" w:rsidDel="00F030A6">
          <w:rPr>
            <w:rFonts w:ascii="Verdana" w:hAnsi="Verdana"/>
            <w:sz w:val="20"/>
            <w:szCs w:val="20"/>
            <w:lang w:val="sk-SK" w:eastAsia="cs-CZ"/>
          </w:rPr>
          <w:delText>19</w:delText>
        </w:r>
      </w:del>
      <w:ins w:id="1" w:author="Miruška Hrabčáková" w:date="2018-06-27T15:50:00Z">
        <w:r w:rsidR="00F030A6">
          <w:rPr>
            <w:rFonts w:ascii="Verdana" w:hAnsi="Verdana"/>
            <w:sz w:val="20"/>
            <w:szCs w:val="20"/>
            <w:lang w:val="sk-SK" w:eastAsia="cs-CZ"/>
          </w:rPr>
          <w:t>28</w:t>
        </w:r>
      </w:ins>
      <w:r w:rsidR="008C3FAB" w:rsidRPr="008C3FAB">
        <w:rPr>
          <w:rFonts w:ascii="Verdana" w:hAnsi="Verdana"/>
          <w:sz w:val="20"/>
          <w:szCs w:val="20"/>
          <w:lang w:val="sk-SK" w:eastAsia="cs-CZ"/>
        </w:rPr>
        <w:t xml:space="preserve">. </w:t>
      </w:r>
      <w:r w:rsidR="0097766A">
        <w:rPr>
          <w:rFonts w:ascii="Verdana" w:hAnsi="Verdana"/>
          <w:sz w:val="20"/>
          <w:szCs w:val="20"/>
          <w:lang w:val="sk-SK" w:eastAsia="cs-CZ"/>
        </w:rPr>
        <w:t>0</w:t>
      </w:r>
      <w:del w:id="2" w:author="Miruška Hrabčáková" w:date="2018-06-27T15:50:00Z">
        <w:r w:rsidR="00705431" w:rsidDel="00F030A6">
          <w:rPr>
            <w:rFonts w:ascii="Verdana" w:hAnsi="Verdana"/>
            <w:sz w:val="20"/>
            <w:szCs w:val="20"/>
            <w:lang w:val="sk-SK" w:eastAsia="cs-CZ"/>
          </w:rPr>
          <w:delText>3</w:delText>
        </w:r>
      </w:del>
      <w:ins w:id="3" w:author="Miruška Hrabčáková" w:date="2018-06-27T15:50:00Z">
        <w:r w:rsidR="00F030A6">
          <w:rPr>
            <w:rFonts w:ascii="Verdana" w:hAnsi="Verdana"/>
            <w:sz w:val="20"/>
            <w:szCs w:val="20"/>
            <w:lang w:val="sk-SK" w:eastAsia="cs-CZ"/>
          </w:rPr>
          <w:t>6</w:t>
        </w:r>
      </w:ins>
      <w:r w:rsidR="008C3FAB" w:rsidRPr="008C3FAB">
        <w:rPr>
          <w:rFonts w:ascii="Verdana" w:hAnsi="Verdana"/>
          <w:sz w:val="20"/>
          <w:szCs w:val="20"/>
          <w:lang w:val="sk-SK" w:eastAsia="cs-CZ"/>
        </w:rPr>
        <w:t xml:space="preserve">. </w:t>
      </w:r>
      <w:r w:rsidR="0097766A" w:rsidRPr="008C3FAB">
        <w:rPr>
          <w:rFonts w:ascii="Verdana" w:hAnsi="Verdana"/>
          <w:sz w:val="20"/>
          <w:szCs w:val="20"/>
          <w:lang w:val="sk-SK" w:eastAsia="cs-CZ"/>
        </w:rPr>
        <w:t>20</w:t>
      </w:r>
      <w:r w:rsidR="0097766A">
        <w:rPr>
          <w:rFonts w:ascii="Verdana" w:hAnsi="Verdana"/>
          <w:sz w:val="20"/>
          <w:szCs w:val="20"/>
          <w:lang w:val="sk-SK" w:eastAsia="cs-CZ"/>
        </w:rPr>
        <w:t>18</w:t>
      </w:r>
    </w:p>
    <w:p w14:paraId="33A25E43" w14:textId="77777777" w:rsidR="00DA281A" w:rsidRDefault="00DA281A" w:rsidP="00DA281A">
      <w:pPr>
        <w:spacing w:line="360" w:lineRule="auto"/>
        <w:rPr>
          <w:rFonts w:ascii="Verdana" w:hAnsi="Verdana"/>
          <w:sz w:val="20"/>
          <w:szCs w:val="20"/>
          <w:lang w:val="sk-SK" w:eastAsia="cs-CZ"/>
        </w:rPr>
      </w:pPr>
    </w:p>
    <w:p w14:paraId="77070AED"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Predkladá:</w:t>
      </w:r>
    </w:p>
    <w:p w14:paraId="643B1716" w14:textId="77777777" w:rsidR="00DA281A" w:rsidRDefault="00DA281A" w:rsidP="00DA281A">
      <w:pPr>
        <w:tabs>
          <w:tab w:val="left" w:pos="6804"/>
        </w:tabs>
        <w:spacing w:line="360" w:lineRule="auto"/>
        <w:ind w:left="425" w:hanging="425"/>
        <w:rPr>
          <w:rFonts w:ascii="Verdana" w:hAnsi="Verdana"/>
          <w:sz w:val="20"/>
          <w:szCs w:val="20"/>
          <w:lang w:val="sk-SK" w:eastAsia="cs-CZ"/>
        </w:rPr>
      </w:pPr>
      <w:r>
        <w:rPr>
          <w:rFonts w:ascii="Verdana" w:hAnsi="Verdana"/>
          <w:sz w:val="20"/>
          <w:szCs w:val="20"/>
          <w:lang w:val="sk-SK" w:eastAsia="cs-CZ"/>
        </w:rPr>
        <w:t>Mgr. Samuel Arbe</w:t>
      </w:r>
      <w:r>
        <w:rPr>
          <w:rFonts w:ascii="Verdana" w:hAnsi="Verdana"/>
          <w:sz w:val="20"/>
          <w:szCs w:val="20"/>
          <w:lang w:val="sk-SK" w:eastAsia="cs-CZ"/>
        </w:rPr>
        <w:tab/>
        <w:t>..............................</w:t>
      </w:r>
    </w:p>
    <w:p w14:paraId="49F1A3E6" w14:textId="77777777" w:rsidR="00DA281A" w:rsidRDefault="00DA281A" w:rsidP="00DA281A">
      <w:pPr>
        <w:tabs>
          <w:tab w:val="left" w:pos="1134"/>
          <w:tab w:val="left" w:pos="6946"/>
        </w:tabs>
        <w:spacing w:line="360" w:lineRule="auto"/>
        <w:ind w:left="425" w:hanging="425"/>
        <w:rPr>
          <w:rFonts w:ascii="Verdana" w:hAnsi="Verdana"/>
          <w:sz w:val="20"/>
          <w:szCs w:val="20"/>
          <w:lang w:val="sk-SK" w:eastAsia="cs-CZ"/>
        </w:rPr>
      </w:pPr>
      <w:r>
        <w:rPr>
          <w:rFonts w:ascii="Verdana" w:hAnsi="Verdana"/>
          <w:sz w:val="20"/>
          <w:szCs w:val="20"/>
          <w:lang w:val="sk-SK" w:eastAsia="cs-CZ"/>
        </w:rPr>
        <w:t>riaditeľ odboru operačného programu Efektívna verejná správa</w:t>
      </w:r>
    </w:p>
    <w:p w14:paraId="56298086" w14:textId="5335D501"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del w:id="4" w:author="Miruška Hrabčáková" w:date="2018-06-27T15:50:00Z">
        <w:r w:rsidR="00705431" w:rsidDel="00F030A6">
          <w:rPr>
            <w:rFonts w:ascii="Verdana" w:hAnsi="Verdana"/>
            <w:sz w:val="20"/>
            <w:szCs w:val="20"/>
            <w:lang w:val="sk-SK" w:eastAsia="cs-CZ"/>
          </w:rPr>
          <w:delText>19</w:delText>
        </w:r>
      </w:del>
      <w:ins w:id="5" w:author="Miruška Hrabčáková" w:date="2018-06-27T15:50:00Z">
        <w:r w:rsidR="00F030A6">
          <w:rPr>
            <w:rFonts w:ascii="Verdana" w:hAnsi="Verdana"/>
            <w:sz w:val="20"/>
            <w:szCs w:val="20"/>
            <w:lang w:val="sk-SK" w:eastAsia="cs-CZ"/>
          </w:rPr>
          <w:t>28</w:t>
        </w:r>
      </w:ins>
      <w:r w:rsidR="008C3FAB" w:rsidRPr="008C3FAB">
        <w:rPr>
          <w:rFonts w:ascii="Verdana" w:hAnsi="Verdana"/>
          <w:sz w:val="20"/>
          <w:szCs w:val="20"/>
          <w:lang w:val="sk-SK" w:eastAsia="cs-CZ"/>
        </w:rPr>
        <w:t xml:space="preserve">. </w:t>
      </w:r>
      <w:r w:rsidR="0097766A">
        <w:rPr>
          <w:rFonts w:ascii="Verdana" w:hAnsi="Verdana"/>
          <w:sz w:val="20"/>
          <w:szCs w:val="20"/>
          <w:lang w:val="sk-SK" w:eastAsia="cs-CZ"/>
        </w:rPr>
        <w:t>0</w:t>
      </w:r>
      <w:del w:id="6" w:author="Miruška Hrabčáková" w:date="2018-06-27T15:50:00Z">
        <w:r w:rsidR="00705431" w:rsidDel="00F030A6">
          <w:rPr>
            <w:rFonts w:ascii="Verdana" w:hAnsi="Verdana"/>
            <w:sz w:val="20"/>
            <w:szCs w:val="20"/>
            <w:lang w:val="sk-SK" w:eastAsia="cs-CZ"/>
          </w:rPr>
          <w:delText>3</w:delText>
        </w:r>
      </w:del>
      <w:ins w:id="7" w:author="Miruška Hrabčáková" w:date="2018-06-27T15:50:00Z">
        <w:r w:rsidR="00F030A6">
          <w:rPr>
            <w:rFonts w:ascii="Verdana" w:hAnsi="Verdana"/>
            <w:sz w:val="20"/>
            <w:szCs w:val="20"/>
            <w:lang w:val="sk-SK" w:eastAsia="cs-CZ"/>
          </w:rPr>
          <w:t>6</w:t>
        </w:r>
      </w:ins>
      <w:r w:rsidR="008C3FAB" w:rsidRPr="008C3FAB">
        <w:rPr>
          <w:rFonts w:ascii="Verdana" w:hAnsi="Verdana"/>
          <w:sz w:val="20"/>
          <w:szCs w:val="20"/>
          <w:lang w:val="sk-SK" w:eastAsia="cs-CZ"/>
        </w:rPr>
        <w:t xml:space="preserve">. </w:t>
      </w:r>
      <w:r w:rsidR="0097766A">
        <w:rPr>
          <w:rFonts w:ascii="Verdana" w:hAnsi="Verdana"/>
          <w:sz w:val="20"/>
          <w:szCs w:val="20"/>
          <w:lang w:val="sk-SK" w:eastAsia="cs-CZ"/>
        </w:rPr>
        <w:t>2018</w:t>
      </w:r>
    </w:p>
    <w:p w14:paraId="113489F2" w14:textId="77777777" w:rsidR="00DA281A" w:rsidRDefault="00DA281A" w:rsidP="00DA281A">
      <w:pPr>
        <w:tabs>
          <w:tab w:val="left" w:pos="1134"/>
        </w:tabs>
        <w:spacing w:line="360" w:lineRule="auto"/>
        <w:ind w:left="426" w:hanging="426"/>
        <w:rPr>
          <w:rFonts w:ascii="Verdana" w:hAnsi="Verdana"/>
          <w:sz w:val="20"/>
          <w:szCs w:val="20"/>
          <w:lang w:val="sk-SK" w:eastAsia="cs-CZ"/>
        </w:rPr>
      </w:pPr>
    </w:p>
    <w:p w14:paraId="279CC6A8"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Schválil:</w:t>
      </w:r>
    </w:p>
    <w:p w14:paraId="447DE848" w14:textId="77777777" w:rsidR="00DA281A" w:rsidRDefault="00DA281A" w:rsidP="00DA281A">
      <w:pPr>
        <w:tabs>
          <w:tab w:val="left" w:pos="6804"/>
        </w:tabs>
        <w:spacing w:line="360" w:lineRule="auto"/>
        <w:rPr>
          <w:rFonts w:ascii="Verdana" w:hAnsi="Verdana"/>
          <w:sz w:val="20"/>
          <w:szCs w:val="20"/>
          <w:lang w:val="sk-SK" w:eastAsia="cs-CZ"/>
        </w:rPr>
      </w:pPr>
      <w:r>
        <w:rPr>
          <w:rFonts w:ascii="Verdana" w:hAnsi="Verdana"/>
          <w:sz w:val="20"/>
          <w:szCs w:val="20"/>
          <w:lang w:val="sk-SK" w:eastAsia="cs-CZ"/>
        </w:rPr>
        <w:t>JUDr. Adela Danišková</w:t>
      </w:r>
      <w:r>
        <w:rPr>
          <w:rFonts w:ascii="Verdana" w:hAnsi="Verdana"/>
          <w:sz w:val="20"/>
          <w:szCs w:val="20"/>
          <w:lang w:val="sk-SK" w:eastAsia="cs-CZ"/>
        </w:rPr>
        <w:tab/>
        <w:t>..............................</w:t>
      </w:r>
    </w:p>
    <w:p w14:paraId="2D44F669"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generálna riaditeľka sekcie európskych programov</w:t>
      </w:r>
      <w:r>
        <w:rPr>
          <w:rFonts w:ascii="Verdana" w:hAnsi="Verdana"/>
          <w:sz w:val="20"/>
          <w:szCs w:val="20"/>
          <w:lang w:val="sk-SK" w:eastAsia="cs-CZ"/>
        </w:rPr>
        <w:tab/>
      </w:r>
      <w:r>
        <w:rPr>
          <w:rFonts w:ascii="Verdana" w:hAnsi="Verdana"/>
          <w:sz w:val="20"/>
          <w:szCs w:val="20"/>
          <w:lang w:val="sk-SK" w:eastAsia="cs-CZ"/>
        </w:rPr>
        <w:tab/>
      </w:r>
      <w:r>
        <w:rPr>
          <w:rFonts w:ascii="Verdana" w:hAnsi="Verdana"/>
          <w:sz w:val="20"/>
          <w:szCs w:val="20"/>
          <w:lang w:val="sk-SK" w:eastAsia="cs-CZ"/>
        </w:rPr>
        <w:tab/>
      </w:r>
    </w:p>
    <w:p w14:paraId="31A999E4" w14:textId="038F41DA"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del w:id="8" w:author="Miruška Hrabčáková" w:date="2018-06-27T15:51:00Z">
        <w:r w:rsidR="00705431" w:rsidDel="00F030A6">
          <w:rPr>
            <w:rFonts w:ascii="Verdana" w:hAnsi="Verdana"/>
            <w:sz w:val="20"/>
            <w:szCs w:val="20"/>
            <w:lang w:val="sk-SK" w:eastAsia="cs-CZ"/>
          </w:rPr>
          <w:delText>19</w:delText>
        </w:r>
      </w:del>
      <w:ins w:id="9" w:author="Miruška Hrabčáková" w:date="2018-06-27T15:51:00Z">
        <w:r w:rsidR="00F030A6">
          <w:rPr>
            <w:rFonts w:ascii="Verdana" w:hAnsi="Verdana"/>
            <w:sz w:val="20"/>
            <w:szCs w:val="20"/>
            <w:lang w:val="sk-SK" w:eastAsia="cs-CZ"/>
          </w:rPr>
          <w:t>28</w:t>
        </w:r>
      </w:ins>
      <w:r w:rsidR="008C3FAB" w:rsidRPr="008C3FAB">
        <w:rPr>
          <w:rFonts w:ascii="Verdana" w:hAnsi="Verdana"/>
          <w:sz w:val="20"/>
          <w:szCs w:val="20"/>
          <w:lang w:val="sk-SK" w:eastAsia="cs-CZ"/>
        </w:rPr>
        <w:t xml:space="preserve">. </w:t>
      </w:r>
      <w:r w:rsidR="0097766A">
        <w:rPr>
          <w:rFonts w:ascii="Verdana" w:hAnsi="Verdana"/>
          <w:sz w:val="20"/>
          <w:szCs w:val="20"/>
          <w:lang w:val="sk-SK" w:eastAsia="cs-CZ"/>
        </w:rPr>
        <w:t>0</w:t>
      </w:r>
      <w:del w:id="10" w:author="Miruška Hrabčáková" w:date="2018-06-27T15:51:00Z">
        <w:r w:rsidR="00705431" w:rsidDel="00F030A6">
          <w:rPr>
            <w:rFonts w:ascii="Verdana" w:hAnsi="Verdana"/>
            <w:sz w:val="20"/>
            <w:szCs w:val="20"/>
            <w:lang w:val="sk-SK" w:eastAsia="cs-CZ"/>
          </w:rPr>
          <w:delText>3</w:delText>
        </w:r>
      </w:del>
      <w:ins w:id="11" w:author="Miruška Hrabčáková" w:date="2018-06-27T15:51:00Z">
        <w:r w:rsidR="00F030A6">
          <w:rPr>
            <w:rFonts w:ascii="Verdana" w:hAnsi="Verdana"/>
            <w:sz w:val="20"/>
            <w:szCs w:val="20"/>
            <w:lang w:val="sk-SK" w:eastAsia="cs-CZ"/>
          </w:rPr>
          <w:t>6</w:t>
        </w:r>
      </w:ins>
      <w:r w:rsidR="008C3FAB" w:rsidRPr="008C3FAB">
        <w:rPr>
          <w:rFonts w:ascii="Verdana" w:hAnsi="Verdana"/>
          <w:sz w:val="20"/>
          <w:szCs w:val="20"/>
          <w:lang w:val="sk-SK" w:eastAsia="cs-CZ"/>
        </w:rPr>
        <w:t xml:space="preserve">. </w:t>
      </w:r>
      <w:r w:rsidR="0097766A">
        <w:rPr>
          <w:rFonts w:ascii="Verdana" w:hAnsi="Verdana"/>
          <w:sz w:val="20"/>
          <w:szCs w:val="20"/>
          <w:lang w:val="sk-SK" w:eastAsia="cs-CZ"/>
        </w:rPr>
        <w:t>2018</w:t>
      </w:r>
    </w:p>
    <w:p w14:paraId="52819BC4" w14:textId="77777777" w:rsidR="00DA281A" w:rsidRDefault="00DA281A" w:rsidP="00DA281A">
      <w:pPr>
        <w:tabs>
          <w:tab w:val="center" w:pos="4536"/>
          <w:tab w:val="right" w:pos="9072"/>
        </w:tabs>
        <w:rPr>
          <w:rFonts w:ascii="Verdana" w:hAnsi="Verdana"/>
          <w:sz w:val="20"/>
          <w:szCs w:val="20"/>
          <w:lang w:val="sk-SK" w:eastAsia="cs-CZ"/>
        </w:rPr>
      </w:pPr>
      <w:r>
        <w:rPr>
          <w:rFonts w:ascii="Verdana" w:hAnsi="Verdana"/>
          <w:sz w:val="20"/>
          <w:szCs w:val="20"/>
          <w:lang w:val="sk-SK" w:eastAsia="cs-CZ"/>
        </w:rPr>
        <w:tab/>
      </w:r>
    </w:p>
    <w:p w14:paraId="5141832C" w14:textId="2F5C797B" w:rsidR="00DA281A" w:rsidRDefault="00DA281A" w:rsidP="00DA281A">
      <w:pPr>
        <w:tabs>
          <w:tab w:val="center" w:pos="4536"/>
          <w:tab w:val="right" w:pos="9072"/>
        </w:tabs>
        <w:jc w:val="center"/>
        <w:rPr>
          <w:rFonts w:ascii="Verdana" w:hAnsi="Verdana"/>
          <w:sz w:val="20"/>
          <w:szCs w:val="20"/>
          <w:lang w:val="sk-SK" w:eastAsia="cs-CZ"/>
        </w:rPr>
      </w:pPr>
      <w:r>
        <w:rPr>
          <w:rFonts w:ascii="Verdana" w:hAnsi="Verdana"/>
          <w:sz w:val="20"/>
          <w:szCs w:val="20"/>
          <w:lang w:val="sk-SK" w:eastAsia="cs-CZ"/>
        </w:rPr>
        <w:t xml:space="preserve">Verzia: </w:t>
      </w:r>
      <w:r w:rsidR="0097766A">
        <w:rPr>
          <w:rFonts w:ascii="Verdana" w:hAnsi="Verdana"/>
          <w:sz w:val="20"/>
          <w:szCs w:val="20"/>
          <w:lang w:val="sk-SK" w:eastAsia="cs-CZ"/>
        </w:rPr>
        <w:t>4</w:t>
      </w:r>
      <w:r w:rsidR="00EE1AD1">
        <w:rPr>
          <w:rFonts w:ascii="Verdana" w:hAnsi="Verdana"/>
          <w:sz w:val="20"/>
          <w:szCs w:val="20"/>
          <w:lang w:val="sk-SK" w:eastAsia="cs-CZ"/>
        </w:rPr>
        <w:t>.</w:t>
      </w:r>
      <w:del w:id="12" w:author="Miruška Hrabčáková" w:date="2018-06-27T15:51:00Z">
        <w:r w:rsidR="00182473" w:rsidDel="00F030A6">
          <w:rPr>
            <w:rFonts w:ascii="Verdana" w:hAnsi="Verdana"/>
            <w:sz w:val="20"/>
            <w:szCs w:val="20"/>
            <w:lang w:val="sk-SK" w:eastAsia="cs-CZ"/>
          </w:rPr>
          <w:delText>1</w:delText>
        </w:r>
      </w:del>
      <w:ins w:id="13" w:author="Miruška Hrabčáková" w:date="2018-06-27T15:51:00Z">
        <w:r w:rsidR="00F030A6">
          <w:rPr>
            <w:rFonts w:ascii="Verdana" w:hAnsi="Verdana"/>
            <w:sz w:val="20"/>
            <w:szCs w:val="20"/>
            <w:lang w:val="sk-SK" w:eastAsia="cs-CZ"/>
          </w:rPr>
          <w:t>2</w:t>
        </w:r>
      </w:ins>
      <w:r>
        <w:rPr>
          <w:rFonts w:ascii="Verdana" w:hAnsi="Verdana"/>
          <w:sz w:val="20"/>
          <w:szCs w:val="20"/>
          <w:lang w:val="sk-SK" w:eastAsia="cs-CZ"/>
        </w:rPr>
        <w:t xml:space="preserve">; platnosť od: </w:t>
      </w:r>
      <w:del w:id="14" w:author="Miruška Hrabčáková" w:date="2018-06-27T15:51:00Z">
        <w:r w:rsidR="00705431" w:rsidDel="00F030A6">
          <w:rPr>
            <w:rFonts w:ascii="Verdana" w:hAnsi="Verdana"/>
            <w:sz w:val="20"/>
            <w:szCs w:val="20"/>
            <w:lang w:val="sk-SK" w:eastAsia="cs-CZ"/>
          </w:rPr>
          <w:delText>19</w:delText>
        </w:r>
      </w:del>
      <w:ins w:id="15" w:author="Miruška Hrabčáková" w:date="2018-06-27T15:51:00Z">
        <w:r w:rsidR="00F030A6">
          <w:rPr>
            <w:rFonts w:ascii="Verdana" w:hAnsi="Verdana"/>
            <w:sz w:val="20"/>
            <w:szCs w:val="20"/>
            <w:lang w:val="sk-SK" w:eastAsia="cs-CZ"/>
          </w:rPr>
          <w:t>28</w:t>
        </w:r>
      </w:ins>
      <w:r w:rsidR="008C3FAB" w:rsidRPr="008C3FAB">
        <w:rPr>
          <w:rFonts w:ascii="Verdana" w:hAnsi="Verdana"/>
          <w:sz w:val="20"/>
          <w:szCs w:val="20"/>
          <w:lang w:val="sk-SK" w:eastAsia="cs-CZ"/>
        </w:rPr>
        <w:t xml:space="preserve">. </w:t>
      </w:r>
      <w:r w:rsidR="0097766A">
        <w:rPr>
          <w:rFonts w:ascii="Verdana" w:hAnsi="Verdana"/>
          <w:sz w:val="20"/>
          <w:szCs w:val="20"/>
          <w:lang w:val="sk-SK" w:eastAsia="cs-CZ"/>
        </w:rPr>
        <w:t>0</w:t>
      </w:r>
      <w:del w:id="16" w:author="Miruška Hrabčáková" w:date="2018-06-27T15:51:00Z">
        <w:r w:rsidR="00705431" w:rsidDel="00F030A6">
          <w:rPr>
            <w:rFonts w:ascii="Verdana" w:hAnsi="Verdana"/>
            <w:sz w:val="20"/>
            <w:szCs w:val="20"/>
            <w:lang w:val="sk-SK" w:eastAsia="cs-CZ"/>
          </w:rPr>
          <w:delText>3</w:delText>
        </w:r>
      </w:del>
      <w:ins w:id="17" w:author="Miruška Hrabčáková" w:date="2018-06-27T15:51:00Z">
        <w:r w:rsidR="00F030A6">
          <w:rPr>
            <w:rFonts w:ascii="Verdana" w:hAnsi="Verdana"/>
            <w:sz w:val="20"/>
            <w:szCs w:val="20"/>
            <w:lang w:val="sk-SK" w:eastAsia="cs-CZ"/>
          </w:rPr>
          <w:t>6</w:t>
        </w:r>
      </w:ins>
      <w:r w:rsidR="008C3FAB" w:rsidRPr="008C3FAB">
        <w:rPr>
          <w:rFonts w:ascii="Verdana" w:hAnsi="Verdana"/>
          <w:sz w:val="20"/>
          <w:szCs w:val="20"/>
          <w:lang w:val="sk-SK" w:eastAsia="cs-CZ"/>
        </w:rPr>
        <w:t>. 201</w:t>
      </w:r>
      <w:r w:rsidR="0097766A">
        <w:rPr>
          <w:rFonts w:ascii="Verdana" w:hAnsi="Verdana"/>
          <w:sz w:val="20"/>
          <w:szCs w:val="20"/>
          <w:lang w:val="sk-SK" w:eastAsia="cs-CZ"/>
        </w:rPr>
        <w:t>8</w:t>
      </w:r>
      <w:r>
        <w:rPr>
          <w:rFonts w:ascii="Verdana" w:hAnsi="Verdana"/>
          <w:sz w:val="20"/>
          <w:szCs w:val="20"/>
          <w:lang w:val="sk-SK" w:eastAsia="cs-CZ"/>
        </w:rPr>
        <w:t xml:space="preserve">, účinnosť od: </w:t>
      </w:r>
      <w:del w:id="18" w:author="Miruška Hrabčáková" w:date="2018-06-27T15:51:00Z">
        <w:r w:rsidR="00705431" w:rsidDel="00F030A6">
          <w:rPr>
            <w:rFonts w:ascii="Verdana" w:hAnsi="Verdana"/>
            <w:sz w:val="20"/>
            <w:szCs w:val="20"/>
            <w:lang w:val="sk-SK" w:eastAsia="cs-CZ"/>
          </w:rPr>
          <w:delText>19</w:delText>
        </w:r>
      </w:del>
      <w:ins w:id="19" w:author="Miruška Hrabčáková" w:date="2018-06-27T15:51:00Z">
        <w:r w:rsidR="00F030A6">
          <w:rPr>
            <w:rFonts w:ascii="Verdana" w:hAnsi="Verdana"/>
            <w:sz w:val="20"/>
            <w:szCs w:val="20"/>
            <w:lang w:val="sk-SK" w:eastAsia="cs-CZ"/>
          </w:rPr>
          <w:t>28</w:t>
        </w:r>
      </w:ins>
      <w:r w:rsidR="008C3FAB" w:rsidRPr="008C3FAB">
        <w:rPr>
          <w:rFonts w:ascii="Verdana" w:hAnsi="Verdana"/>
          <w:sz w:val="20"/>
          <w:szCs w:val="20"/>
          <w:lang w:val="sk-SK" w:eastAsia="cs-CZ"/>
        </w:rPr>
        <w:t xml:space="preserve">. </w:t>
      </w:r>
      <w:r w:rsidR="0097766A">
        <w:rPr>
          <w:rFonts w:ascii="Verdana" w:hAnsi="Verdana"/>
          <w:sz w:val="20"/>
          <w:szCs w:val="20"/>
          <w:lang w:val="sk-SK" w:eastAsia="cs-CZ"/>
        </w:rPr>
        <w:t>0</w:t>
      </w:r>
      <w:del w:id="20" w:author="Miruška Hrabčáková" w:date="2018-06-27T15:51:00Z">
        <w:r w:rsidR="00705431" w:rsidDel="00F030A6">
          <w:rPr>
            <w:rFonts w:ascii="Verdana" w:hAnsi="Verdana"/>
            <w:sz w:val="20"/>
            <w:szCs w:val="20"/>
            <w:lang w:val="sk-SK" w:eastAsia="cs-CZ"/>
          </w:rPr>
          <w:delText>3</w:delText>
        </w:r>
      </w:del>
      <w:ins w:id="21" w:author="Miruška Hrabčáková" w:date="2018-06-27T15:51:00Z">
        <w:r w:rsidR="00F030A6">
          <w:rPr>
            <w:rFonts w:ascii="Verdana" w:hAnsi="Verdana"/>
            <w:sz w:val="20"/>
            <w:szCs w:val="20"/>
            <w:lang w:val="sk-SK" w:eastAsia="cs-CZ"/>
          </w:rPr>
          <w:t>6</w:t>
        </w:r>
      </w:ins>
      <w:r w:rsidR="008C3FAB" w:rsidRPr="008C3FAB">
        <w:rPr>
          <w:rFonts w:ascii="Verdana" w:hAnsi="Verdana"/>
          <w:sz w:val="20"/>
          <w:szCs w:val="20"/>
          <w:lang w:val="sk-SK" w:eastAsia="cs-CZ"/>
        </w:rPr>
        <w:t>. 201</w:t>
      </w:r>
      <w:r w:rsidR="0097766A">
        <w:rPr>
          <w:rFonts w:ascii="Verdana" w:hAnsi="Verdana"/>
          <w:sz w:val="20"/>
          <w:szCs w:val="20"/>
          <w:lang w:val="sk-SK" w:eastAsia="cs-CZ"/>
        </w:rPr>
        <w:t>8</w:t>
      </w:r>
    </w:p>
    <w:p w14:paraId="01291ABE" w14:textId="77777777" w:rsidR="00DE57DE" w:rsidRPr="00DE57DE" w:rsidRDefault="00DE57DE" w:rsidP="00DE57DE">
      <w:pPr>
        <w:spacing w:line="360" w:lineRule="auto"/>
        <w:rPr>
          <w:rFonts w:ascii="Verdana" w:hAnsi="Verdana"/>
          <w:sz w:val="18"/>
          <w:szCs w:val="18"/>
          <w:lang w:val="sk-SK" w:eastAsia="sk-SK"/>
        </w:rPr>
      </w:pPr>
    </w:p>
    <w:p w14:paraId="01291AC0" w14:textId="77777777" w:rsidR="00D31186" w:rsidRPr="0017594C" w:rsidRDefault="00D31186" w:rsidP="00B72620">
      <w:pPr>
        <w:jc w:val="both"/>
        <w:rPr>
          <w:b/>
          <w:color w:val="002776" w:themeColor="text2"/>
          <w:sz w:val="60"/>
          <w:lang w:val="sk-SK"/>
        </w:rPr>
      </w:pPr>
    </w:p>
    <w:p w14:paraId="01291AD2" w14:textId="77777777" w:rsidR="00F13B33" w:rsidRPr="0017594C" w:rsidRDefault="00F13B33" w:rsidP="00B72620">
      <w:pPr>
        <w:pStyle w:val="Nadpis1"/>
        <w:numPr>
          <w:ilvl w:val="0"/>
          <w:numId w:val="0"/>
        </w:numPr>
        <w:jc w:val="both"/>
        <w:rPr>
          <w:lang w:val="sk-SK"/>
        </w:rPr>
      </w:pPr>
      <w:bookmarkStart w:id="22" w:name="_Toc440375085"/>
      <w:r w:rsidRPr="0017594C">
        <w:rPr>
          <w:lang w:val="sk-SK"/>
        </w:rPr>
        <w:lastRenderedPageBreak/>
        <w:t>Obsah</w:t>
      </w:r>
      <w:bookmarkEnd w:id="22"/>
    </w:p>
    <w:p w14:paraId="18F9E16F" w14:textId="2CE49D27" w:rsidR="00561FA9" w:rsidRDefault="00B04E83">
      <w:pPr>
        <w:pStyle w:val="Obsah1"/>
        <w:tabs>
          <w:tab w:val="right" w:leader="dot" w:pos="9060"/>
        </w:tabs>
        <w:rPr>
          <w:rFonts w:asciiTheme="minorHAnsi" w:eastAsiaTheme="minorEastAsia" w:hAnsiTheme="minorHAnsi" w:cstheme="minorBidi"/>
          <w:noProof/>
          <w:sz w:val="22"/>
          <w:szCs w:val="22"/>
          <w:lang w:val="sk-SK" w:eastAsia="sk-SK"/>
        </w:rPr>
      </w:pPr>
      <w:r w:rsidRPr="00493389">
        <w:rPr>
          <w:rFonts w:asciiTheme="minorHAnsi" w:hAnsiTheme="minorHAnsi"/>
          <w:sz w:val="18"/>
          <w:szCs w:val="18"/>
          <w:lang w:val="sk-SK"/>
        </w:rPr>
        <w:fldChar w:fldCharType="begin"/>
      </w:r>
      <w:r w:rsidRPr="00493389">
        <w:rPr>
          <w:rFonts w:asciiTheme="minorHAnsi" w:hAnsiTheme="minorHAnsi" w:cstheme="minorHAnsi"/>
          <w:sz w:val="18"/>
          <w:szCs w:val="18"/>
          <w:lang w:val="sk-SK"/>
        </w:rPr>
        <w:instrText xml:space="preserve"> TOC \o "1-3" \h \z \u </w:instrText>
      </w:r>
      <w:r w:rsidRPr="00493389">
        <w:rPr>
          <w:rFonts w:asciiTheme="minorHAnsi" w:hAnsiTheme="minorHAnsi"/>
          <w:sz w:val="18"/>
          <w:szCs w:val="18"/>
          <w:lang w:val="sk-SK"/>
        </w:rPr>
        <w:fldChar w:fldCharType="separate"/>
      </w:r>
    </w:p>
    <w:p w14:paraId="454A1652" w14:textId="77777777" w:rsidR="00561FA9" w:rsidRDefault="002F13BB">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86" w:history="1">
        <w:r w:rsidR="00561FA9" w:rsidRPr="006A229E">
          <w:rPr>
            <w:rStyle w:val="Hypertextovprepojenie"/>
            <w:noProof/>
            <w:lang w:val="sk-SK"/>
          </w:rPr>
          <w:t>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Úvod</w:t>
        </w:r>
        <w:r w:rsidR="00561FA9">
          <w:rPr>
            <w:noProof/>
            <w:webHidden/>
          </w:rPr>
          <w:tab/>
        </w:r>
        <w:r w:rsidR="00561FA9">
          <w:rPr>
            <w:noProof/>
            <w:webHidden/>
          </w:rPr>
          <w:fldChar w:fldCharType="begin"/>
        </w:r>
        <w:r w:rsidR="00561FA9">
          <w:rPr>
            <w:noProof/>
            <w:webHidden/>
          </w:rPr>
          <w:instrText xml:space="preserve"> PAGEREF _Toc440375086 \h </w:instrText>
        </w:r>
        <w:r w:rsidR="00561FA9">
          <w:rPr>
            <w:noProof/>
            <w:webHidden/>
          </w:rPr>
        </w:r>
        <w:r w:rsidR="00561FA9">
          <w:rPr>
            <w:noProof/>
            <w:webHidden/>
          </w:rPr>
          <w:fldChar w:fldCharType="separate"/>
        </w:r>
        <w:r w:rsidR="00940F0F">
          <w:rPr>
            <w:noProof/>
            <w:webHidden/>
          </w:rPr>
          <w:t>5</w:t>
        </w:r>
        <w:r w:rsidR="00561FA9">
          <w:rPr>
            <w:noProof/>
            <w:webHidden/>
          </w:rPr>
          <w:fldChar w:fldCharType="end"/>
        </w:r>
      </w:hyperlink>
    </w:p>
    <w:p w14:paraId="46472E11" w14:textId="77777777" w:rsidR="00561FA9" w:rsidRDefault="002F13B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7" w:history="1">
        <w:r w:rsidR="00561FA9" w:rsidRPr="006A229E">
          <w:rPr>
            <w:rStyle w:val="Hypertextovprepojenie"/>
            <w:noProof/>
            <w:lang w:val="sk-SK"/>
            <w14:scene3d>
              <w14:camera w14:prst="orthographicFront"/>
              <w14:lightRig w14:rig="threePt" w14:dir="t">
                <w14:rot w14:lat="0" w14:lon="0" w14:rev="0"/>
              </w14:lightRig>
            </w14:scene3d>
          </w:rPr>
          <w:t>1.1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Cieľ príručky</w:t>
        </w:r>
        <w:r w:rsidR="00561FA9">
          <w:rPr>
            <w:noProof/>
            <w:webHidden/>
          </w:rPr>
          <w:tab/>
        </w:r>
        <w:r w:rsidR="00561FA9">
          <w:rPr>
            <w:noProof/>
            <w:webHidden/>
          </w:rPr>
          <w:fldChar w:fldCharType="begin"/>
        </w:r>
        <w:r w:rsidR="00561FA9">
          <w:rPr>
            <w:noProof/>
            <w:webHidden/>
          </w:rPr>
          <w:instrText xml:space="preserve"> PAGEREF _Toc440375087 \h </w:instrText>
        </w:r>
        <w:r w:rsidR="00561FA9">
          <w:rPr>
            <w:noProof/>
            <w:webHidden/>
          </w:rPr>
        </w:r>
        <w:r w:rsidR="00561FA9">
          <w:rPr>
            <w:noProof/>
            <w:webHidden/>
          </w:rPr>
          <w:fldChar w:fldCharType="separate"/>
        </w:r>
        <w:r w:rsidR="00940F0F">
          <w:rPr>
            <w:noProof/>
            <w:webHidden/>
          </w:rPr>
          <w:t>5</w:t>
        </w:r>
        <w:r w:rsidR="00561FA9">
          <w:rPr>
            <w:noProof/>
            <w:webHidden/>
          </w:rPr>
          <w:fldChar w:fldCharType="end"/>
        </w:r>
      </w:hyperlink>
    </w:p>
    <w:p w14:paraId="33BF19B1" w14:textId="77777777" w:rsidR="00561FA9" w:rsidRDefault="002F13B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8" w:history="1">
        <w:r w:rsidR="00561FA9" w:rsidRPr="006A229E">
          <w:rPr>
            <w:rStyle w:val="Hypertextovprepojenie"/>
            <w:noProof/>
            <w:lang w:val="sk-SK"/>
            <w14:scene3d>
              <w14:camera w14:prst="orthographicFront"/>
              <w14:lightRig w14:rig="threePt" w14:dir="t">
                <w14:rot w14:lat="0" w14:lon="0" w14:rev="0"/>
              </w14:lightRig>
            </w14:scene3d>
          </w:rPr>
          <w:t>1.2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Zoznam použitých skratiek</w:t>
        </w:r>
        <w:r w:rsidR="00561FA9">
          <w:rPr>
            <w:noProof/>
            <w:webHidden/>
          </w:rPr>
          <w:tab/>
        </w:r>
        <w:r w:rsidR="00561FA9">
          <w:rPr>
            <w:noProof/>
            <w:webHidden/>
          </w:rPr>
          <w:fldChar w:fldCharType="begin"/>
        </w:r>
        <w:r w:rsidR="00561FA9">
          <w:rPr>
            <w:noProof/>
            <w:webHidden/>
          </w:rPr>
          <w:instrText xml:space="preserve"> PAGEREF _Toc440375088 \h </w:instrText>
        </w:r>
        <w:r w:rsidR="00561FA9">
          <w:rPr>
            <w:noProof/>
            <w:webHidden/>
          </w:rPr>
        </w:r>
        <w:r w:rsidR="00561FA9">
          <w:rPr>
            <w:noProof/>
            <w:webHidden/>
          </w:rPr>
          <w:fldChar w:fldCharType="separate"/>
        </w:r>
        <w:r w:rsidR="00940F0F">
          <w:rPr>
            <w:noProof/>
            <w:webHidden/>
          </w:rPr>
          <w:t>5</w:t>
        </w:r>
        <w:r w:rsidR="00561FA9">
          <w:rPr>
            <w:noProof/>
            <w:webHidden/>
          </w:rPr>
          <w:fldChar w:fldCharType="end"/>
        </w:r>
      </w:hyperlink>
    </w:p>
    <w:p w14:paraId="45497B22" w14:textId="77777777" w:rsidR="00561FA9" w:rsidRDefault="002F13B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9" w:history="1">
        <w:r w:rsidR="00561FA9" w:rsidRPr="006A229E">
          <w:rPr>
            <w:rStyle w:val="Hypertextovprepojenie"/>
            <w:noProof/>
            <w:lang w:val="sk-SK"/>
            <w14:scene3d>
              <w14:camera w14:prst="orthographicFront"/>
              <w14:lightRig w14:rig="threePt" w14:dir="t">
                <w14:rot w14:lat="0" w14:lon="0" w14:rev="0"/>
              </w14:lightRig>
            </w14:scene3d>
          </w:rPr>
          <w:t>1.3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Definícia pojmov</w:t>
        </w:r>
        <w:r w:rsidR="00561FA9">
          <w:rPr>
            <w:noProof/>
            <w:webHidden/>
          </w:rPr>
          <w:tab/>
        </w:r>
        <w:r w:rsidR="00561FA9">
          <w:rPr>
            <w:noProof/>
            <w:webHidden/>
          </w:rPr>
          <w:fldChar w:fldCharType="begin"/>
        </w:r>
        <w:r w:rsidR="00561FA9">
          <w:rPr>
            <w:noProof/>
            <w:webHidden/>
          </w:rPr>
          <w:instrText xml:space="preserve"> PAGEREF _Toc440375089 \h </w:instrText>
        </w:r>
        <w:r w:rsidR="00561FA9">
          <w:rPr>
            <w:noProof/>
            <w:webHidden/>
          </w:rPr>
        </w:r>
        <w:r w:rsidR="00561FA9">
          <w:rPr>
            <w:noProof/>
            <w:webHidden/>
          </w:rPr>
          <w:fldChar w:fldCharType="separate"/>
        </w:r>
        <w:r w:rsidR="00940F0F">
          <w:rPr>
            <w:noProof/>
            <w:webHidden/>
          </w:rPr>
          <w:t>6</w:t>
        </w:r>
        <w:r w:rsidR="00561FA9">
          <w:rPr>
            <w:noProof/>
            <w:webHidden/>
          </w:rPr>
          <w:fldChar w:fldCharType="end"/>
        </w:r>
      </w:hyperlink>
    </w:p>
    <w:p w14:paraId="2F05AD68" w14:textId="77777777" w:rsidR="00561FA9" w:rsidRDefault="002F13BB">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0" w:history="1">
        <w:r w:rsidR="00561FA9" w:rsidRPr="006A229E">
          <w:rPr>
            <w:rStyle w:val="Hypertextovprepojenie"/>
            <w:noProof/>
            <w:lang w:val="sk-SK"/>
          </w:rPr>
          <w:t>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Schvaľovanie žiadostí o NFP</w:t>
        </w:r>
        <w:r w:rsidR="00561FA9">
          <w:rPr>
            <w:noProof/>
            <w:webHidden/>
          </w:rPr>
          <w:tab/>
        </w:r>
        <w:r w:rsidR="00561FA9">
          <w:rPr>
            <w:noProof/>
            <w:webHidden/>
          </w:rPr>
          <w:fldChar w:fldCharType="begin"/>
        </w:r>
        <w:r w:rsidR="00561FA9">
          <w:rPr>
            <w:noProof/>
            <w:webHidden/>
          </w:rPr>
          <w:instrText xml:space="preserve"> PAGEREF _Toc440375090 \h </w:instrText>
        </w:r>
        <w:r w:rsidR="00561FA9">
          <w:rPr>
            <w:noProof/>
            <w:webHidden/>
          </w:rPr>
        </w:r>
        <w:r w:rsidR="00561FA9">
          <w:rPr>
            <w:noProof/>
            <w:webHidden/>
          </w:rPr>
          <w:fldChar w:fldCharType="separate"/>
        </w:r>
        <w:r w:rsidR="00940F0F">
          <w:rPr>
            <w:noProof/>
            <w:webHidden/>
          </w:rPr>
          <w:t>11</w:t>
        </w:r>
        <w:r w:rsidR="00561FA9">
          <w:rPr>
            <w:noProof/>
            <w:webHidden/>
          </w:rPr>
          <w:fldChar w:fldCharType="end"/>
        </w:r>
      </w:hyperlink>
    </w:p>
    <w:p w14:paraId="07DA3165" w14:textId="77777777" w:rsidR="00561FA9" w:rsidRDefault="002F13B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1" w:history="1">
        <w:r w:rsidR="00561FA9" w:rsidRPr="006A229E">
          <w:rPr>
            <w:rStyle w:val="Hypertextovprepojenie"/>
            <w:noProof/>
            <w:lang w:val="sk-SK"/>
            <w14:scene3d>
              <w14:camera w14:prst="orthographicFront"/>
              <w14:lightRig w14:rig="threePt" w14:dir="t">
                <w14:rot w14:lat="0" w14:lon="0" w14:rev="0"/>
              </w14:lightRig>
            </w14:scene3d>
          </w:rPr>
          <w:t>2.1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Administratívne overenie žiadostí o NFP</w:t>
        </w:r>
        <w:r w:rsidR="00561FA9">
          <w:rPr>
            <w:noProof/>
            <w:webHidden/>
          </w:rPr>
          <w:tab/>
        </w:r>
        <w:r w:rsidR="00561FA9">
          <w:rPr>
            <w:noProof/>
            <w:webHidden/>
          </w:rPr>
          <w:fldChar w:fldCharType="begin"/>
        </w:r>
        <w:r w:rsidR="00561FA9">
          <w:rPr>
            <w:noProof/>
            <w:webHidden/>
          </w:rPr>
          <w:instrText xml:space="preserve"> PAGEREF _Toc440375091 \h </w:instrText>
        </w:r>
        <w:r w:rsidR="00561FA9">
          <w:rPr>
            <w:noProof/>
            <w:webHidden/>
          </w:rPr>
        </w:r>
        <w:r w:rsidR="00561FA9">
          <w:rPr>
            <w:noProof/>
            <w:webHidden/>
          </w:rPr>
          <w:fldChar w:fldCharType="separate"/>
        </w:r>
        <w:r w:rsidR="00940F0F">
          <w:rPr>
            <w:noProof/>
            <w:webHidden/>
          </w:rPr>
          <w:t>11</w:t>
        </w:r>
        <w:r w:rsidR="00561FA9">
          <w:rPr>
            <w:noProof/>
            <w:webHidden/>
          </w:rPr>
          <w:fldChar w:fldCharType="end"/>
        </w:r>
      </w:hyperlink>
    </w:p>
    <w:p w14:paraId="58A5B586" w14:textId="77777777" w:rsidR="00561FA9" w:rsidRDefault="002F13B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2" w:history="1">
        <w:r w:rsidR="00561FA9" w:rsidRPr="006A229E">
          <w:rPr>
            <w:rStyle w:val="Hypertextovprepojenie"/>
            <w:noProof/>
            <w:lang w:val="sk-SK"/>
            <w14:scene3d>
              <w14:camera w14:prst="orthographicFront"/>
              <w14:lightRig w14:rig="threePt" w14:dir="t">
                <w14:rot w14:lat="0" w14:lon="0" w14:rev="0"/>
              </w14:lightRig>
            </w14:scene3d>
          </w:rPr>
          <w:t>2.2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Odborné hodnotenie a výber žiadostí o NFP</w:t>
        </w:r>
        <w:r w:rsidR="00561FA9">
          <w:rPr>
            <w:noProof/>
            <w:webHidden/>
          </w:rPr>
          <w:tab/>
        </w:r>
        <w:r w:rsidR="00561FA9">
          <w:rPr>
            <w:noProof/>
            <w:webHidden/>
          </w:rPr>
          <w:fldChar w:fldCharType="begin"/>
        </w:r>
        <w:r w:rsidR="00561FA9">
          <w:rPr>
            <w:noProof/>
            <w:webHidden/>
          </w:rPr>
          <w:instrText xml:space="preserve"> PAGEREF _Toc440375092 \h </w:instrText>
        </w:r>
        <w:r w:rsidR="00561FA9">
          <w:rPr>
            <w:noProof/>
            <w:webHidden/>
          </w:rPr>
        </w:r>
        <w:r w:rsidR="00561FA9">
          <w:rPr>
            <w:noProof/>
            <w:webHidden/>
          </w:rPr>
          <w:fldChar w:fldCharType="separate"/>
        </w:r>
        <w:r w:rsidR="00940F0F">
          <w:rPr>
            <w:noProof/>
            <w:webHidden/>
          </w:rPr>
          <w:t>11</w:t>
        </w:r>
        <w:r w:rsidR="00561FA9">
          <w:rPr>
            <w:noProof/>
            <w:webHidden/>
          </w:rPr>
          <w:fldChar w:fldCharType="end"/>
        </w:r>
      </w:hyperlink>
    </w:p>
    <w:p w14:paraId="6831BA9B" w14:textId="77777777" w:rsidR="00561FA9" w:rsidRDefault="002F13B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3" w:history="1">
        <w:r w:rsidR="00561FA9" w:rsidRPr="006A229E">
          <w:rPr>
            <w:rStyle w:val="Hypertextovprepojenie"/>
            <w:noProof/>
            <w:lang w:val="sk-SK"/>
            <w14:scene3d>
              <w14:camera w14:prst="orthographicFront"/>
              <w14:lightRig w14:rig="threePt" w14:dir="t">
                <w14:rot w14:lat="0" w14:lon="0" w14:rev="0"/>
              </w14:lightRig>
            </w14:scene3d>
          </w:rPr>
          <w:t>2.3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Vydávanie rozhodnutí</w:t>
        </w:r>
        <w:r w:rsidR="00561FA9">
          <w:rPr>
            <w:noProof/>
            <w:webHidden/>
          </w:rPr>
          <w:tab/>
        </w:r>
        <w:r w:rsidR="00561FA9">
          <w:rPr>
            <w:noProof/>
            <w:webHidden/>
          </w:rPr>
          <w:fldChar w:fldCharType="begin"/>
        </w:r>
        <w:r w:rsidR="00561FA9">
          <w:rPr>
            <w:noProof/>
            <w:webHidden/>
          </w:rPr>
          <w:instrText xml:space="preserve"> PAGEREF _Toc440375093 \h </w:instrText>
        </w:r>
        <w:r w:rsidR="00561FA9">
          <w:rPr>
            <w:noProof/>
            <w:webHidden/>
          </w:rPr>
        </w:r>
        <w:r w:rsidR="00561FA9">
          <w:rPr>
            <w:noProof/>
            <w:webHidden/>
          </w:rPr>
          <w:fldChar w:fldCharType="separate"/>
        </w:r>
        <w:r w:rsidR="00940F0F">
          <w:rPr>
            <w:noProof/>
            <w:webHidden/>
          </w:rPr>
          <w:t>11</w:t>
        </w:r>
        <w:r w:rsidR="00561FA9">
          <w:rPr>
            <w:noProof/>
            <w:webHidden/>
          </w:rPr>
          <w:fldChar w:fldCharType="end"/>
        </w:r>
      </w:hyperlink>
    </w:p>
    <w:p w14:paraId="56D0BFD9" w14:textId="77777777" w:rsidR="00561FA9" w:rsidRDefault="002F13BB">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4" w:history="1">
        <w:r w:rsidR="00561FA9" w:rsidRPr="006A229E">
          <w:rPr>
            <w:rStyle w:val="Hypertextovprepojenie"/>
            <w:noProof/>
            <w:lang w:val="sk-SK"/>
          </w:rPr>
          <w:t>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Popis procesov odborného hodnotenia</w:t>
        </w:r>
        <w:r w:rsidR="00561FA9">
          <w:rPr>
            <w:noProof/>
            <w:webHidden/>
          </w:rPr>
          <w:tab/>
        </w:r>
        <w:r w:rsidR="00561FA9">
          <w:rPr>
            <w:noProof/>
            <w:webHidden/>
          </w:rPr>
          <w:fldChar w:fldCharType="begin"/>
        </w:r>
        <w:r w:rsidR="00561FA9">
          <w:rPr>
            <w:noProof/>
            <w:webHidden/>
          </w:rPr>
          <w:instrText xml:space="preserve"> PAGEREF _Toc440375094 \h </w:instrText>
        </w:r>
        <w:r w:rsidR="00561FA9">
          <w:rPr>
            <w:noProof/>
            <w:webHidden/>
          </w:rPr>
        </w:r>
        <w:r w:rsidR="00561FA9">
          <w:rPr>
            <w:noProof/>
            <w:webHidden/>
          </w:rPr>
          <w:fldChar w:fldCharType="separate"/>
        </w:r>
        <w:r w:rsidR="00940F0F">
          <w:rPr>
            <w:noProof/>
            <w:webHidden/>
          </w:rPr>
          <w:t>12</w:t>
        </w:r>
        <w:r w:rsidR="00561FA9">
          <w:rPr>
            <w:noProof/>
            <w:webHidden/>
          </w:rPr>
          <w:fldChar w:fldCharType="end"/>
        </w:r>
      </w:hyperlink>
    </w:p>
    <w:p w14:paraId="215CC51F" w14:textId="77777777" w:rsidR="00561FA9" w:rsidRDefault="002F13B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5" w:history="1">
        <w:r w:rsidR="00561FA9" w:rsidRPr="006A229E">
          <w:rPr>
            <w:rStyle w:val="Hypertextovprepojenie"/>
            <w:noProof/>
            <w:lang w:val="sk-SK"/>
            <w14:scene3d>
              <w14:camera w14:prst="orthographicFront"/>
              <w14:lightRig w14:rig="threePt" w14:dir="t">
                <w14:rot w14:lat="0" w14:lon="0" w14:rev="0"/>
              </w14:lightRig>
            </w14:scene3d>
          </w:rPr>
          <w:t>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Kritériá pre výber projektov</w:t>
        </w:r>
        <w:r w:rsidR="00561FA9">
          <w:rPr>
            <w:noProof/>
            <w:webHidden/>
          </w:rPr>
          <w:tab/>
        </w:r>
        <w:r w:rsidR="00561FA9">
          <w:rPr>
            <w:noProof/>
            <w:webHidden/>
          </w:rPr>
          <w:fldChar w:fldCharType="begin"/>
        </w:r>
        <w:r w:rsidR="00561FA9">
          <w:rPr>
            <w:noProof/>
            <w:webHidden/>
          </w:rPr>
          <w:instrText xml:space="preserve"> PAGEREF _Toc440375095 \h </w:instrText>
        </w:r>
        <w:r w:rsidR="00561FA9">
          <w:rPr>
            <w:noProof/>
            <w:webHidden/>
          </w:rPr>
        </w:r>
        <w:r w:rsidR="00561FA9">
          <w:rPr>
            <w:noProof/>
            <w:webHidden/>
          </w:rPr>
          <w:fldChar w:fldCharType="separate"/>
        </w:r>
        <w:r w:rsidR="00940F0F">
          <w:rPr>
            <w:noProof/>
            <w:webHidden/>
          </w:rPr>
          <w:t>12</w:t>
        </w:r>
        <w:r w:rsidR="00561FA9">
          <w:rPr>
            <w:noProof/>
            <w:webHidden/>
          </w:rPr>
          <w:fldChar w:fldCharType="end"/>
        </w:r>
      </w:hyperlink>
    </w:p>
    <w:p w14:paraId="7F02EF34" w14:textId="77777777" w:rsidR="00561FA9" w:rsidRDefault="002F13B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6" w:history="1">
        <w:r w:rsidR="00561FA9" w:rsidRPr="006A229E">
          <w:rPr>
            <w:rStyle w:val="Hypertextovprepojenie"/>
            <w:noProof/>
            <w:lang w:val="sk-SK"/>
            <w14:scene3d>
              <w14:camera w14:prst="orthographicFront"/>
              <w14:lightRig w14:rig="threePt" w14:dir="t">
                <w14:rot w14:lat="0" w14:lon="0" w14:rev="0"/>
              </w14:lightRig>
            </w14:scene3d>
          </w:rPr>
          <w:t>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Výber odborných hodnotiteľov</w:t>
        </w:r>
        <w:r w:rsidR="00561FA9">
          <w:rPr>
            <w:noProof/>
            <w:webHidden/>
          </w:rPr>
          <w:tab/>
        </w:r>
        <w:r w:rsidR="00561FA9">
          <w:rPr>
            <w:noProof/>
            <w:webHidden/>
          </w:rPr>
          <w:fldChar w:fldCharType="begin"/>
        </w:r>
        <w:r w:rsidR="00561FA9">
          <w:rPr>
            <w:noProof/>
            <w:webHidden/>
          </w:rPr>
          <w:instrText xml:space="preserve"> PAGEREF _Toc440375096 \h </w:instrText>
        </w:r>
        <w:r w:rsidR="00561FA9">
          <w:rPr>
            <w:noProof/>
            <w:webHidden/>
          </w:rPr>
        </w:r>
        <w:r w:rsidR="00561FA9">
          <w:rPr>
            <w:noProof/>
            <w:webHidden/>
          </w:rPr>
          <w:fldChar w:fldCharType="separate"/>
        </w:r>
        <w:r w:rsidR="00940F0F">
          <w:rPr>
            <w:noProof/>
            <w:webHidden/>
          </w:rPr>
          <w:t>12</w:t>
        </w:r>
        <w:r w:rsidR="00561FA9">
          <w:rPr>
            <w:noProof/>
            <w:webHidden/>
          </w:rPr>
          <w:fldChar w:fldCharType="end"/>
        </w:r>
      </w:hyperlink>
    </w:p>
    <w:p w14:paraId="2E9F9FE5" w14:textId="4449E2E6" w:rsidR="00561FA9" w:rsidRDefault="002F13B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7" w:history="1">
        <w:r w:rsidR="00561FA9" w:rsidRPr="006A229E">
          <w:rPr>
            <w:rStyle w:val="Hypertextovprepojenie"/>
            <w:noProof/>
            <w:lang w:val="sk-SK"/>
            <w14:scene3d>
              <w14:camera w14:prst="orthographicFront"/>
              <w14:lightRig w14:rig="threePt" w14:dir="t">
                <w14:rot w14:lat="0" w14:lon="0" w14:rev="0"/>
              </w14:lightRig>
            </w14:scene3d>
          </w:rPr>
          <w:t>3.3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Školenie odborných hodnotiteľov</w:t>
        </w:r>
        <w:r w:rsidR="00561FA9">
          <w:rPr>
            <w:noProof/>
            <w:webHidden/>
          </w:rPr>
          <w:tab/>
        </w:r>
        <w:r w:rsidR="00561FA9">
          <w:rPr>
            <w:noProof/>
            <w:webHidden/>
          </w:rPr>
          <w:fldChar w:fldCharType="begin"/>
        </w:r>
        <w:r w:rsidR="00561FA9">
          <w:rPr>
            <w:noProof/>
            <w:webHidden/>
          </w:rPr>
          <w:instrText xml:space="preserve"> PAGEREF _Toc440375097 \h </w:instrText>
        </w:r>
        <w:r w:rsidR="00561FA9">
          <w:rPr>
            <w:noProof/>
            <w:webHidden/>
          </w:rPr>
        </w:r>
        <w:r w:rsidR="00561FA9">
          <w:rPr>
            <w:noProof/>
            <w:webHidden/>
          </w:rPr>
          <w:fldChar w:fldCharType="separate"/>
        </w:r>
        <w:r w:rsidR="00940F0F">
          <w:rPr>
            <w:noProof/>
            <w:webHidden/>
          </w:rPr>
          <w:t>13</w:t>
        </w:r>
        <w:r w:rsidR="00561FA9">
          <w:rPr>
            <w:noProof/>
            <w:webHidden/>
          </w:rPr>
          <w:fldChar w:fldCharType="end"/>
        </w:r>
      </w:hyperlink>
    </w:p>
    <w:p w14:paraId="3CC5CD5D" w14:textId="77777777" w:rsidR="00561FA9" w:rsidRDefault="002F13B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8" w:history="1">
        <w:r w:rsidR="00561FA9" w:rsidRPr="006A229E">
          <w:rPr>
            <w:rStyle w:val="Hypertextovprepojenie"/>
            <w:noProof/>
            <w:lang w:val="sk-SK"/>
            <w14:scene3d>
              <w14:camera w14:prst="orthographicFront"/>
              <w14:lightRig w14:rig="threePt" w14:dir="t">
                <w14:rot w14:lat="0" w14:lon="0" w14:rev="0"/>
              </w14:lightRig>
            </w14:scene3d>
          </w:rPr>
          <w:t>3.4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Organizačné a technické zabezpečenie priebehu odborného hodnotenia</w:t>
        </w:r>
        <w:r w:rsidR="00561FA9">
          <w:rPr>
            <w:noProof/>
            <w:webHidden/>
          </w:rPr>
          <w:tab/>
        </w:r>
        <w:r w:rsidR="00561FA9">
          <w:rPr>
            <w:noProof/>
            <w:webHidden/>
          </w:rPr>
          <w:fldChar w:fldCharType="begin"/>
        </w:r>
        <w:r w:rsidR="00561FA9">
          <w:rPr>
            <w:noProof/>
            <w:webHidden/>
          </w:rPr>
          <w:instrText xml:space="preserve"> PAGEREF _Toc440375098 \h </w:instrText>
        </w:r>
        <w:r w:rsidR="00561FA9">
          <w:rPr>
            <w:noProof/>
            <w:webHidden/>
          </w:rPr>
        </w:r>
        <w:r w:rsidR="00561FA9">
          <w:rPr>
            <w:noProof/>
            <w:webHidden/>
          </w:rPr>
          <w:fldChar w:fldCharType="separate"/>
        </w:r>
        <w:r w:rsidR="00940F0F">
          <w:rPr>
            <w:noProof/>
            <w:webHidden/>
          </w:rPr>
          <w:t>13</w:t>
        </w:r>
        <w:r w:rsidR="00561FA9">
          <w:rPr>
            <w:noProof/>
            <w:webHidden/>
          </w:rPr>
          <w:fldChar w:fldCharType="end"/>
        </w:r>
      </w:hyperlink>
    </w:p>
    <w:p w14:paraId="0B6432F8" w14:textId="77777777" w:rsidR="00561FA9" w:rsidRDefault="002F13B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9" w:history="1">
        <w:r w:rsidR="00561FA9" w:rsidRPr="006A229E">
          <w:rPr>
            <w:rStyle w:val="Hypertextovprepojenie"/>
            <w:noProof/>
            <w:lang w:val="sk-SK"/>
            <w14:scene3d>
              <w14:camera w14:prst="orthographicFront"/>
              <w14:lightRig w14:rig="threePt" w14:dir="t">
                <w14:rot w14:lat="0" w14:lon="0" w14:rev="0"/>
              </w14:lightRig>
            </w14:scene3d>
          </w:rPr>
          <w:t>3.5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vypracovania, odovzdávania a zadávania výstupov z odborného hodnotenia zo strany odborného hodnotiteľa</w:t>
        </w:r>
        <w:r w:rsidR="00561FA9">
          <w:rPr>
            <w:noProof/>
            <w:webHidden/>
          </w:rPr>
          <w:tab/>
        </w:r>
        <w:r w:rsidR="00561FA9">
          <w:rPr>
            <w:noProof/>
            <w:webHidden/>
          </w:rPr>
          <w:fldChar w:fldCharType="begin"/>
        </w:r>
        <w:r w:rsidR="00561FA9">
          <w:rPr>
            <w:noProof/>
            <w:webHidden/>
          </w:rPr>
          <w:instrText xml:space="preserve"> PAGEREF _Toc440375099 \h </w:instrText>
        </w:r>
        <w:r w:rsidR="00561FA9">
          <w:rPr>
            <w:noProof/>
            <w:webHidden/>
          </w:rPr>
        </w:r>
        <w:r w:rsidR="00561FA9">
          <w:rPr>
            <w:noProof/>
            <w:webHidden/>
          </w:rPr>
          <w:fldChar w:fldCharType="separate"/>
        </w:r>
        <w:r w:rsidR="00940F0F">
          <w:rPr>
            <w:noProof/>
            <w:webHidden/>
          </w:rPr>
          <w:t>16</w:t>
        </w:r>
        <w:r w:rsidR="00561FA9">
          <w:rPr>
            <w:noProof/>
            <w:webHidden/>
          </w:rPr>
          <w:fldChar w:fldCharType="end"/>
        </w:r>
      </w:hyperlink>
    </w:p>
    <w:p w14:paraId="1E0400D4" w14:textId="787B198A" w:rsidR="00561FA9" w:rsidRDefault="002F13B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0" w:history="1">
        <w:r w:rsidR="00561FA9" w:rsidRPr="006A229E">
          <w:rPr>
            <w:rStyle w:val="Hypertextovprepojenie"/>
            <w:noProof/>
            <w:lang w:val="sk-SK"/>
            <w14:scene3d>
              <w14:camera w14:prst="orthographicFront"/>
              <w14:lightRig w14:rig="threePt" w14:dir="t">
                <w14:rot w14:lat="0" w14:lon="0" w14:rev="0"/>
              </w14:lightRig>
            </w14:scene3d>
          </w:rPr>
          <w:t>3.6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Postupy uplatňované v prípadoch nezhody odborných hodnotiteľov</w:t>
        </w:r>
        <w:r w:rsidR="00561FA9">
          <w:rPr>
            <w:noProof/>
            <w:webHidden/>
          </w:rPr>
          <w:tab/>
        </w:r>
        <w:r w:rsidR="00561FA9">
          <w:rPr>
            <w:noProof/>
            <w:webHidden/>
          </w:rPr>
          <w:fldChar w:fldCharType="begin"/>
        </w:r>
        <w:r w:rsidR="00561FA9">
          <w:rPr>
            <w:noProof/>
            <w:webHidden/>
          </w:rPr>
          <w:instrText xml:space="preserve"> PAGEREF _Toc440375100 \h </w:instrText>
        </w:r>
        <w:r w:rsidR="00561FA9">
          <w:rPr>
            <w:noProof/>
            <w:webHidden/>
          </w:rPr>
        </w:r>
        <w:r w:rsidR="00561FA9">
          <w:rPr>
            <w:noProof/>
            <w:webHidden/>
          </w:rPr>
          <w:fldChar w:fldCharType="separate"/>
        </w:r>
        <w:r w:rsidR="00940F0F">
          <w:rPr>
            <w:noProof/>
            <w:webHidden/>
          </w:rPr>
          <w:t>17</w:t>
        </w:r>
        <w:r w:rsidR="00561FA9">
          <w:rPr>
            <w:noProof/>
            <w:webHidden/>
          </w:rPr>
          <w:fldChar w:fldCharType="end"/>
        </w:r>
      </w:hyperlink>
    </w:p>
    <w:p w14:paraId="1AA0895A" w14:textId="77777777" w:rsidR="00561FA9" w:rsidRDefault="002F13B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1" w:history="1">
        <w:r w:rsidR="00561FA9" w:rsidRPr="006A229E">
          <w:rPr>
            <w:rStyle w:val="Hypertextovprepojenie"/>
            <w:noProof/>
            <w:lang w:val="sk-SK"/>
            <w14:scene3d>
              <w14:camera w14:prst="orthographicFront"/>
              <w14:lightRig w14:rig="threePt" w14:dir="t">
                <w14:rot w14:lat="0" w14:lon="0" w14:rev="0"/>
              </w14:lightRig>
            </w14:scene3d>
          </w:rPr>
          <w:t>3.7</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Overenie činnosti hodnotiteľov</w:t>
        </w:r>
        <w:r w:rsidR="00561FA9">
          <w:rPr>
            <w:noProof/>
            <w:webHidden/>
          </w:rPr>
          <w:tab/>
        </w:r>
        <w:r w:rsidR="00561FA9">
          <w:rPr>
            <w:noProof/>
            <w:webHidden/>
          </w:rPr>
          <w:fldChar w:fldCharType="begin"/>
        </w:r>
        <w:r w:rsidR="00561FA9">
          <w:rPr>
            <w:noProof/>
            <w:webHidden/>
          </w:rPr>
          <w:instrText xml:space="preserve"> PAGEREF _Toc440375101 \h </w:instrText>
        </w:r>
        <w:r w:rsidR="00561FA9">
          <w:rPr>
            <w:noProof/>
            <w:webHidden/>
          </w:rPr>
        </w:r>
        <w:r w:rsidR="00561FA9">
          <w:rPr>
            <w:noProof/>
            <w:webHidden/>
          </w:rPr>
          <w:fldChar w:fldCharType="separate"/>
        </w:r>
        <w:r w:rsidR="00940F0F">
          <w:rPr>
            <w:noProof/>
            <w:webHidden/>
          </w:rPr>
          <w:t>17</w:t>
        </w:r>
        <w:r w:rsidR="00561FA9">
          <w:rPr>
            <w:noProof/>
            <w:webHidden/>
          </w:rPr>
          <w:fldChar w:fldCharType="end"/>
        </w:r>
      </w:hyperlink>
    </w:p>
    <w:p w14:paraId="1BC20E59" w14:textId="77777777" w:rsidR="00561FA9" w:rsidRDefault="002F13B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2" w:history="1">
        <w:r w:rsidR="00561FA9" w:rsidRPr="006A229E">
          <w:rPr>
            <w:rStyle w:val="Hypertextovprepojenie"/>
            <w:noProof/>
            <w:lang w:val="sk-SK"/>
            <w14:scene3d>
              <w14:camera w14:prst="orthographicFront"/>
              <w14:lightRig w14:rig="threePt" w14:dir="t">
                <w14:rot w14:lat="0" w14:lon="0" w14:rev="0"/>
              </w14:lightRig>
            </w14:scene3d>
          </w:rPr>
          <w:t>3.8</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Účasť partnerov na odbornom hodnotení</w:t>
        </w:r>
        <w:r w:rsidR="00561FA9">
          <w:rPr>
            <w:noProof/>
            <w:webHidden/>
          </w:rPr>
          <w:tab/>
        </w:r>
        <w:r w:rsidR="00561FA9">
          <w:rPr>
            <w:noProof/>
            <w:webHidden/>
          </w:rPr>
          <w:fldChar w:fldCharType="begin"/>
        </w:r>
        <w:r w:rsidR="00561FA9">
          <w:rPr>
            <w:noProof/>
            <w:webHidden/>
          </w:rPr>
          <w:instrText xml:space="preserve"> PAGEREF _Toc440375102 \h </w:instrText>
        </w:r>
        <w:r w:rsidR="00561FA9">
          <w:rPr>
            <w:noProof/>
            <w:webHidden/>
          </w:rPr>
        </w:r>
        <w:r w:rsidR="00561FA9">
          <w:rPr>
            <w:noProof/>
            <w:webHidden/>
          </w:rPr>
          <w:fldChar w:fldCharType="separate"/>
        </w:r>
        <w:r w:rsidR="00940F0F">
          <w:rPr>
            <w:noProof/>
            <w:webHidden/>
          </w:rPr>
          <w:t>18</w:t>
        </w:r>
        <w:r w:rsidR="00561FA9">
          <w:rPr>
            <w:noProof/>
            <w:webHidden/>
          </w:rPr>
          <w:fldChar w:fldCharType="end"/>
        </w:r>
      </w:hyperlink>
    </w:p>
    <w:p w14:paraId="7EAD3F33" w14:textId="77777777" w:rsidR="00561FA9" w:rsidRDefault="002F13BB">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3" w:history="1">
        <w:r w:rsidR="00561FA9" w:rsidRPr="006A229E">
          <w:rPr>
            <w:rStyle w:val="Hypertextovprepojenie"/>
            <w:noProof/>
            <w:lang w:val="sk-SK"/>
          </w:rPr>
          <w:t>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_Toc440375103 \h </w:instrText>
        </w:r>
        <w:r w:rsidR="00561FA9">
          <w:rPr>
            <w:noProof/>
            <w:webHidden/>
          </w:rPr>
        </w:r>
        <w:r w:rsidR="00561FA9">
          <w:rPr>
            <w:noProof/>
            <w:webHidden/>
          </w:rPr>
          <w:fldChar w:fldCharType="separate"/>
        </w:r>
        <w:r w:rsidR="00940F0F">
          <w:rPr>
            <w:noProof/>
            <w:webHidden/>
          </w:rPr>
          <w:t>19</w:t>
        </w:r>
        <w:r w:rsidR="00561FA9">
          <w:rPr>
            <w:noProof/>
            <w:webHidden/>
          </w:rPr>
          <w:fldChar w:fldCharType="end"/>
        </w:r>
      </w:hyperlink>
    </w:p>
    <w:p w14:paraId="575E83AF" w14:textId="77777777" w:rsidR="00561FA9" w:rsidRDefault="002F13B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4" w:history="1">
        <w:r w:rsidR="00561FA9" w:rsidRPr="006A229E">
          <w:rPr>
            <w:rStyle w:val="Hypertextovprepojenie"/>
            <w:noProof/>
            <w:lang w:val="sk-SK"/>
            <w14:scene3d>
              <w14:camera w14:prst="orthographicFront"/>
              <w14:lightRig w14:rig="threePt" w14:dir="t">
                <w14:rot w14:lat="0" w14:lon="0" w14:rev="0"/>
              </w14:lightRig>
            </w14:scene3d>
          </w:rPr>
          <w:t>4.1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Hodnotiace kritériá žiadosti o nenávratný finančný príspevok</w:t>
        </w:r>
        <w:r w:rsidR="00561FA9">
          <w:rPr>
            <w:noProof/>
            <w:webHidden/>
          </w:rPr>
          <w:tab/>
        </w:r>
        <w:r w:rsidR="00561FA9">
          <w:rPr>
            <w:noProof/>
            <w:webHidden/>
          </w:rPr>
          <w:fldChar w:fldCharType="begin"/>
        </w:r>
        <w:r w:rsidR="00561FA9">
          <w:rPr>
            <w:noProof/>
            <w:webHidden/>
          </w:rPr>
          <w:instrText xml:space="preserve"> PAGEREF _Toc440375104 \h </w:instrText>
        </w:r>
        <w:r w:rsidR="00561FA9">
          <w:rPr>
            <w:noProof/>
            <w:webHidden/>
          </w:rPr>
        </w:r>
        <w:r w:rsidR="00561FA9">
          <w:rPr>
            <w:noProof/>
            <w:webHidden/>
          </w:rPr>
          <w:fldChar w:fldCharType="separate"/>
        </w:r>
        <w:r w:rsidR="00940F0F">
          <w:rPr>
            <w:noProof/>
            <w:webHidden/>
          </w:rPr>
          <w:t>19</w:t>
        </w:r>
        <w:r w:rsidR="00561FA9">
          <w:rPr>
            <w:noProof/>
            <w:webHidden/>
          </w:rPr>
          <w:fldChar w:fldCharType="end"/>
        </w:r>
      </w:hyperlink>
    </w:p>
    <w:p w14:paraId="5FEEA9AA" w14:textId="77777777" w:rsidR="00561FA9" w:rsidRDefault="002F13B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5" w:history="1">
        <w:r w:rsidR="00561FA9" w:rsidRPr="006A229E">
          <w:rPr>
            <w:rStyle w:val="Hypertextovprepojenie"/>
            <w:noProof/>
            <w:lang w:val="sk-SK"/>
            <w14:scene3d>
              <w14:camera w14:prst="orthographicFront"/>
              <w14:lightRig w14:rig="threePt" w14:dir="t">
                <w14:rot w14:lat="0" w14:lon="0" w14:rev="0"/>
              </w14:lightRig>
            </w14:scene3d>
          </w:rPr>
          <w:t>4.2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_Toc440375105 \h </w:instrText>
        </w:r>
        <w:r w:rsidR="00561FA9">
          <w:rPr>
            <w:noProof/>
            <w:webHidden/>
          </w:rPr>
        </w:r>
        <w:r w:rsidR="00561FA9">
          <w:rPr>
            <w:noProof/>
            <w:webHidden/>
          </w:rPr>
          <w:fldChar w:fldCharType="separate"/>
        </w:r>
        <w:r w:rsidR="00940F0F">
          <w:rPr>
            <w:noProof/>
            <w:webHidden/>
          </w:rPr>
          <w:t>20</w:t>
        </w:r>
        <w:r w:rsidR="00561FA9">
          <w:rPr>
            <w:noProof/>
            <w:webHidden/>
          </w:rPr>
          <w:fldChar w:fldCharType="end"/>
        </w:r>
      </w:hyperlink>
    </w:p>
    <w:p w14:paraId="61EFB779" w14:textId="77777777" w:rsidR="00561FA9" w:rsidRDefault="002F13B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6" w:history="1">
        <w:r w:rsidR="00561FA9" w:rsidRPr="006A229E">
          <w:rPr>
            <w:rStyle w:val="Hypertextovprepojenie"/>
            <w:noProof/>
            <w:lang w:val="sk-SK"/>
            <w14:scene3d>
              <w14:camera w14:prst="orthographicFront"/>
              <w14:lightRig w14:rig="threePt" w14:dir="t">
                <w14:rot w14:lat="0" w14:lon="0" w14:rev="0"/>
              </w14:lightRig>
            </w14:scene3d>
          </w:rPr>
          <w:t>4.3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hodnotiacich kritérií pre posúdenie súladu s horizontálnymi princípmi</w:t>
        </w:r>
        <w:r w:rsidR="00561FA9">
          <w:rPr>
            <w:noProof/>
            <w:webHidden/>
          </w:rPr>
          <w:tab/>
        </w:r>
        <w:r w:rsidR="00561FA9">
          <w:rPr>
            <w:noProof/>
            <w:webHidden/>
          </w:rPr>
          <w:fldChar w:fldCharType="begin"/>
        </w:r>
        <w:r w:rsidR="00561FA9">
          <w:rPr>
            <w:noProof/>
            <w:webHidden/>
          </w:rPr>
          <w:instrText xml:space="preserve"> PAGEREF _Toc440375106 \h </w:instrText>
        </w:r>
        <w:r w:rsidR="00561FA9">
          <w:rPr>
            <w:noProof/>
            <w:webHidden/>
          </w:rPr>
        </w:r>
        <w:r w:rsidR="00561FA9">
          <w:rPr>
            <w:noProof/>
            <w:webHidden/>
          </w:rPr>
          <w:fldChar w:fldCharType="separate"/>
        </w:r>
        <w:r w:rsidR="00940F0F">
          <w:rPr>
            <w:noProof/>
            <w:webHidden/>
          </w:rPr>
          <w:t>21</w:t>
        </w:r>
        <w:r w:rsidR="00561FA9">
          <w:rPr>
            <w:noProof/>
            <w:webHidden/>
          </w:rPr>
          <w:fldChar w:fldCharType="end"/>
        </w:r>
      </w:hyperlink>
    </w:p>
    <w:p w14:paraId="445E7932" w14:textId="77777777" w:rsidR="00561FA9" w:rsidRDefault="002F13BB">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7" w:history="1">
        <w:r w:rsidR="00561FA9" w:rsidRPr="006A229E">
          <w:rPr>
            <w:rStyle w:val="Hypertextovprepojenie"/>
            <w:noProof/>
            <w:lang w:val="sk-SK"/>
          </w:rPr>
          <w:t>4.3.1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horizontálneho princípu Udržateľný rozvoj</w:t>
        </w:r>
        <w:r w:rsidR="00561FA9">
          <w:rPr>
            <w:noProof/>
            <w:webHidden/>
          </w:rPr>
          <w:tab/>
        </w:r>
        <w:r w:rsidR="00561FA9">
          <w:rPr>
            <w:noProof/>
            <w:webHidden/>
          </w:rPr>
          <w:fldChar w:fldCharType="begin"/>
        </w:r>
        <w:r w:rsidR="00561FA9">
          <w:rPr>
            <w:noProof/>
            <w:webHidden/>
          </w:rPr>
          <w:instrText xml:space="preserve"> PAGEREF _Toc440375107 \h </w:instrText>
        </w:r>
        <w:r w:rsidR="00561FA9">
          <w:rPr>
            <w:noProof/>
            <w:webHidden/>
          </w:rPr>
        </w:r>
        <w:r w:rsidR="00561FA9">
          <w:rPr>
            <w:noProof/>
            <w:webHidden/>
          </w:rPr>
          <w:fldChar w:fldCharType="separate"/>
        </w:r>
        <w:r w:rsidR="00940F0F">
          <w:rPr>
            <w:noProof/>
            <w:webHidden/>
          </w:rPr>
          <w:t>21</w:t>
        </w:r>
        <w:r w:rsidR="00561FA9">
          <w:rPr>
            <w:noProof/>
            <w:webHidden/>
          </w:rPr>
          <w:fldChar w:fldCharType="end"/>
        </w:r>
      </w:hyperlink>
    </w:p>
    <w:p w14:paraId="775C3DA4" w14:textId="77777777" w:rsidR="00561FA9" w:rsidRDefault="002F13BB">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8" w:history="1">
        <w:r w:rsidR="00561FA9" w:rsidRPr="006A229E">
          <w:rPr>
            <w:rStyle w:val="Hypertextovprepojenie"/>
            <w:noProof/>
            <w:lang w:val="sk-SK"/>
          </w:rPr>
          <w:t>4.3.2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horizontálnych princípov Rovnosť mužov a žien a Nediskriminácia</w:t>
        </w:r>
        <w:r w:rsidR="00561FA9">
          <w:rPr>
            <w:noProof/>
            <w:webHidden/>
          </w:rPr>
          <w:tab/>
        </w:r>
        <w:r w:rsidR="00561FA9">
          <w:rPr>
            <w:noProof/>
            <w:webHidden/>
          </w:rPr>
          <w:fldChar w:fldCharType="begin"/>
        </w:r>
        <w:r w:rsidR="00561FA9">
          <w:rPr>
            <w:noProof/>
            <w:webHidden/>
          </w:rPr>
          <w:instrText xml:space="preserve"> PAGEREF _Toc440375108 \h </w:instrText>
        </w:r>
        <w:r w:rsidR="00561FA9">
          <w:rPr>
            <w:noProof/>
            <w:webHidden/>
          </w:rPr>
        </w:r>
        <w:r w:rsidR="00561FA9">
          <w:rPr>
            <w:noProof/>
            <w:webHidden/>
          </w:rPr>
          <w:fldChar w:fldCharType="separate"/>
        </w:r>
        <w:r w:rsidR="00940F0F">
          <w:rPr>
            <w:noProof/>
            <w:webHidden/>
          </w:rPr>
          <w:t>22</w:t>
        </w:r>
        <w:r w:rsidR="00561FA9">
          <w:rPr>
            <w:noProof/>
            <w:webHidden/>
          </w:rPr>
          <w:fldChar w:fldCharType="end"/>
        </w:r>
      </w:hyperlink>
    </w:p>
    <w:p w14:paraId="28B5AB8C" w14:textId="77777777" w:rsidR="00561FA9" w:rsidRDefault="002F13BB">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9" w:history="1">
        <w:r w:rsidR="00561FA9" w:rsidRPr="006A229E">
          <w:rPr>
            <w:rStyle w:val="Hypertextovprepojenie"/>
            <w:noProof/>
            <w:lang w:val="sk-SK"/>
          </w:rPr>
          <w:t>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Prechodné a záverečné ustanovenia</w:t>
        </w:r>
        <w:r w:rsidR="00561FA9">
          <w:rPr>
            <w:noProof/>
            <w:webHidden/>
          </w:rPr>
          <w:tab/>
        </w:r>
        <w:r w:rsidR="00561FA9">
          <w:rPr>
            <w:noProof/>
            <w:webHidden/>
          </w:rPr>
          <w:fldChar w:fldCharType="begin"/>
        </w:r>
        <w:r w:rsidR="00561FA9">
          <w:rPr>
            <w:noProof/>
            <w:webHidden/>
          </w:rPr>
          <w:instrText xml:space="preserve"> PAGEREF _Toc440375109 \h </w:instrText>
        </w:r>
        <w:r w:rsidR="00561FA9">
          <w:rPr>
            <w:noProof/>
            <w:webHidden/>
          </w:rPr>
        </w:r>
        <w:r w:rsidR="00561FA9">
          <w:rPr>
            <w:noProof/>
            <w:webHidden/>
          </w:rPr>
          <w:fldChar w:fldCharType="separate"/>
        </w:r>
        <w:r w:rsidR="00940F0F">
          <w:rPr>
            <w:noProof/>
            <w:webHidden/>
          </w:rPr>
          <w:t>25</w:t>
        </w:r>
        <w:r w:rsidR="00561FA9">
          <w:rPr>
            <w:noProof/>
            <w:webHidden/>
          </w:rPr>
          <w:fldChar w:fldCharType="end"/>
        </w:r>
      </w:hyperlink>
    </w:p>
    <w:p w14:paraId="5C82F426" w14:textId="77777777" w:rsidR="00561FA9" w:rsidRDefault="002F13BB">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10" w:history="1">
        <w:r w:rsidR="00561FA9" w:rsidRPr="006A229E">
          <w:rPr>
            <w:rStyle w:val="Hypertextovprepojenie"/>
            <w:noProof/>
            <w:lang w:val="sk-SK"/>
          </w:rPr>
          <w:t>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Prílohy</w:t>
        </w:r>
        <w:r w:rsidR="00561FA9">
          <w:rPr>
            <w:noProof/>
            <w:webHidden/>
          </w:rPr>
          <w:tab/>
        </w:r>
        <w:r w:rsidR="00561FA9">
          <w:rPr>
            <w:noProof/>
            <w:webHidden/>
          </w:rPr>
          <w:fldChar w:fldCharType="begin"/>
        </w:r>
        <w:r w:rsidR="00561FA9">
          <w:rPr>
            <w:noProof/>
            <w:webHidden/>
          </w:rPr>
          <w:instrText xml:space="preserve"> PAGEREF _Toc440375110 \h </w:instrText>
        </w:r>
        <w:r w:rsidR="00561FA9">
          <w:rPr>
            <w:noProof/>
            <w:webHidden/>
          </w:rPr>
        </w:r>
        <w:r w:rsidR="00561FA9">
          <w:rPr>
            <w:noProof/>
            <w:webHidden/>
          </w:rPr>
          <w:fldChar w:fldCharType="separate"/>
        </w:r>
        <w:r w:rsidR="00940F0F">
          <w:rPr>
            <w:noProof/>
            <w:webHidden/>
          </w:rPr>
          <w:t>26</w:t>
        </w:r>
        <w:r w:rsidR="00561FA9">
          <w:rPr>
            <w:noProof/>
            <w:webHidden/>
          </w:rPr>
          <w:fldChar w:fldCharType="end"/>
        </w:r>
      </w:hyperlink>
    </w:p>
    <w:p w14:paraId="01291AEA" w14:textId="77777777" w:rsidR="006F71E5" w:rsidRPr="0017594C" w:rsidRDefault="00B04E83" w:rsidP="00B72620">
      <w:pPr>
        <w:pStyle w:val="Nadpis1"/>
        <w:jc w:val="both"/>
        <w:rPr>
          <w:lang w:val="sk-SK"/>
        </w:rPr>
      </w:pPr>
      <w:r w:rsidRPr="00493389">
        <w:rPr>
          <w:rFonts w:asciiTheme="minorHAnsi" w:hAnsiTheme="minorHAnsi"/>
          <w:sz w:val="18"/>
          <w:szCs w:val="18"/>
          <w:lang w:val="sk-SK"/>
        </w:rPr>
        <w:lastRenderedPageBreak/>
        <w:fldChar w:fldCharType="end"/>
      </w:r>
      <w:bookmarkStart w:id="23" w:name="_Toc440375086"/>
      <w:r w:rsidR="0015128C" w:rsidRPr="0017594C">
        <w:rPr>
          <w:lang w:val="sk-SK"/>
        </w:rPr>
        <w:t>Úvod</w:t>
      </w:r>
      <w:bookmarkEnd w:id="23"/>
    </w:p>
    <w:p w14:paraId="01291AEB" w14:textId="77777777" w:rsidR="0015128C" w:rsidRPr="00B519B4" w:rsidRDefault="00425889" w:rsidP="00B72620">
      <w:pPr>
        <w:pStyle w:val="Nadpis2"/>
        <w:jc w:val="both"/>
        <w:rPr>
          <w:lang w:val="sk-SK"/>
        </w:rPr>
      </w:pPr>
      <w:bookmarkStart w:id="24" w:name="_Toc440375087"/>
      <w:r w:rsidRPr="0017594C">
        <w:rPr>
          <w:lang w:val="sk-SK"/>
        </w:rPr>
        <w:t>Cieľ prí</w:t>
      </w:r>
      <w:r w:rsidR="0015128C" w:rsidRPr="00B519B4">
        <w:rPr>
          <w:lang w:val="sk-SK"/>
        </w:rPr>
        <w:t>ručky</w:t>
      </w:r>
      <w:bookmarkEnd w:id="24"/>
    </w:p>
    <w:p w14:paraId="01291AEC" w14:textId="79A7BB66" w:rsidR="007E4B60" w:rsidRDefault="007E4B60" w:rsidP="007E4B60">
      <w:pPr>
        <w:spacing w:before="120" w:line="288" w:lineRule="auto"/>
        <w:jc w:val="both"/>
        <w:rPr>
          <w:lang w:val="sk-SK"/>
        </w:rPr>
      </w:pPr>
      <w:r w:rsidRPr="00B519B4">
        <w:rPr>
          <w:color w:val="000000"/>
          <w:szCs w:val="48"/>
          <w:lang w:val="sk-SK"/>
        </w:rPr>
        <w:t>Príručka pre odborných hodnotiteľov</w:t>
      </w:r>
      <w:r w:rsidRPr="0073389C">
        <w:rPr>
          <w:rFonts w:cs="Arial"/>
          <w:szCs w:val="19"/>
          <w:lang w:val="sk-SK"/>
        </w:rPr>
        <w:t xml:space="preserve"> </w:t>
      </w:r>
      <w:r w:rsidR="00DD1671">
        <w:rPr>
          <w:rFonts w:cs="Arial"/>
          <w:szCs w:val="19"/>
          <w:lang w:val="sk-SK"/>
        </w:rPr>
        <w:t>Operačného programu Efektívna verejná správa (ďalej len „</w:t>
      </w:r>
      <w:r w:rsidRPr="0073389C">
        <w:rPr>
          <w:rFonts w:cs="Arial"/>
          <w:szCs w:val="19"/>
          <w:lang w:val="sk-SK"/>
        </w:rPr>
        <w:t>OP EVS</w:t>
      </w:r>
      <w:r w:rsidR="00DD1671">
        <w:rPr>
          <w:rFonts w:cs="Arial"/>
          <w:szCs w:val="19"/>
          <w:lang w:val="sk-SK"/>
        </w:rPr>
        <w:t>“)</w:t>
      </w:r>
      <w:r w:rsidRPr="0073389C">
        <w:rPr>
          <w:rFonts w:cs="Arial"/>
          <w:szCs w:val="19"/>
          <w:lang w:val="sk-SK"/>
        </w:rPr>
        <w:t xml:space="preserve"> (ďalej len „príručka“) </w:t>
      </w:r>
      <w:r>
        <w:rPr>
          <w:lang w:val="sk-SK"/>
        </w:rPr>
        <w:t>je vypracovaná v súlade  s </w:t>
      </w:r>
      <w:r w:rsidR="007E33E1">
        <w:rPr>
          <w:lang w:val="sk-SK"/>
        </w:rPr>
        <w:t>n</w:t>
      </w:r>
      <w:r>
        <w:rPr>
          <w:lang w:val="sk-SK"/>
        </w:rPr>
        <w:t xml:space="preserve">ariadením </w:t>
      </w:r>
      <w:r w:rsidR="007E33E1" w:rsidRPr="001816BE">
        <w:rPr>
          <w:lang w:val="sk-SK"/>
        </w:rPr>
        <w:t>č.5</w:t>
      </w:r>
      <w:r w:rsidR="00A11082">
        <w:rPr>
          <w:lang w:val="sk-SK"/>
        </w:rPr>
        <w:t>9</w:t>
      </w:r>
      <w:r w:rsidR="007E33E1" w:rsidRPr="001816BE">
        <w:rPr>
          <w:lang w:val="sk-SK"/>
        </w:rPr>
        <w:t>/201</w:t>
      </w:r>
      <w:r w:rsidR="00A11082">
        <w:rPr>
          <w:lang w:val="sk-SK"/>
        </w:rPr>
        <w:t>6</w:t>
      </w:r>
      <w:r w:rsidR="007E33E1">
        <w:rPr>
          <w:lang w:val="sk-SK"/>
        </w:rPr>
        <w:t xml:space="preserve"> </w:t>
      </w:r>
      <w:r>
        <w:rPr>
          <w:lang w:val="sk-SK"/>
        </w:rPr>
        <w:t xml:space="preserve">Ministerstva vnútra Slovenskej republiky o postavení riadiaceho orgánu, sprostredkovateľských orgánov, platobnej jednotky a úlohách v rámci niektorých operačných programov. </w:t>
      </w:r>
    </w:p>
    <w:p w14:paraId="01291AED" w14:textId="77777777" w:rsidR="002B1F7E" w:rsidRPr="0017594C" w:rsidRDefault="00C10B16" w:rsidP="00512842">
      <w:pPr>
        <w:autoSpaceDE w:val="0"/>
        <w:autoSpaceDN w:val="0"/>
        <w:adjustRightInd w:val="0"/>
        <w:spacing w:before="120" w:after="120" w:line="288" w:lineRule="auto"/>
        <w:jc w:val="both"/>
        <w:rPr>
          <w:lang w:val="sk-SK"/>
        </w:rPr>
      </w:pPr>
      <w:r w:rsidRPr="00B519B4">
        <w:rPr>
          <w:color w:val="000000"/>
          <w:szCs w:val="48"/>
          <w:lang w:val="sk-SK"/>
        </w:rPr>
        <w:t xml:space="preserve">Príručka tvorí metodický základ vypracovaný </w:t>
      </w:r>
      <w:r w:rsidR="00844076" w:rsidRPr="0017594C">
        <w:rPr>
          <w:color w:val="000000"/>
          <w:szCs w:val="48"/>
          <w:lang w:val="sk-SK"/>
        </w:rPr>
        <w:t>Riadiacim orgánom pre Operačný program efektívna verejná správa (ďalej aj „</w:t>
      </w:r>
      <w:r w:rsidRPr="0017594C">
        <w:rPr>
          <w:color w:val="000000"/>
          <w:szCs w:val="48"/>
          <w:lang w:val="sk-SK"/>
        </w:rPr>
        <w:t>RO</w:t>
      </w:r>
      <w:r w:rsidR="00844076" w:rsidRPr="0017594C">
        <w:rPr>
          <w:color w:val="000000"/>
          <w:szCs w:val="48"/>
          <w:lang w:val="sk-SK"/>
        </w:rPr>
        <w:t xml:space="preserve"> pre OP EVS“)</w:t>
      </w:r>
      <w:r w:rsidRPr="0017594C">
        <w:rPr>
          <w:color w:val="000000"/>
          <w:szCs w:val="48"/>
          <w:lang w:val="sk-SK"/>
        </w:rPr>
        <w:t>, ktorý popisuje spôsob a postupy odborného hodnotenia záväzné pre všetkých odborných hodnotiteľov podieľajúcich sa na procese výberu projektov</w:t>
      </w:r>
      <w:r w:rsidR="00CE50B2" w:rsidRPr="0017594C">
        <w:rPr>
          <w:color w:val="000000"/>
          <w:szCs w:val="48"/>
          <w:lang w:val="sk-SK"/>
        </w:rPr>
        <w:t>.</w:t>
      </w:r>
      <w:r w:rsidRPr="0017594C">
        <w:rPr>
          <w:color w:val="000000"/>
          <w:szCs w:val="48"/>
          <w:lang w:val="sk-SK"/>
        </w:rPr>
        <w:t xml:space="preserve"> </w:t>
      </w:r>
      <w:r w:rsidR="002B1F7E" w:rsidRPr="0017594C">
        <w:rPr>
          <w:lang w:val="sk-SK"/>
        </w:rPr>
        <w:t>Slúži ako pomôcka pri vykonávan</w:t>
      </w:r>
      <w:r w:rsidR="0040378E" w:rsidRPr="0017594C">
        <w:rPr>
          <w:lang w:val="sk-SK"/>
        </w:rPr>
        <w:t xml:space="preserve">í odborného posudzovania súladu </w:t>
      </w:r>
      <w:r w:rsidR="007E4B60">
        <w:rPr>
          <w:lang w:val="sk-SK"/>
        </w:rPr>
        <w:t>žiadosti a nen</w:t>
      </w:r>
      <w:r w:rsidR="005564F8">
        <w:rPr>
          <w:lang w:val="sk-SK"/>
        </w:rPr>
        <w:t>ávratný finančný príspevok (</w:t>
      </w:r>
      <w:r w:rsidR="005330AD" w:rsidRPr="005330AD">
        <w:rPr>
          <w:lang w:val="sk-SK"/>
        </w:rPr>
        <w:t xml:space="preserve">ďalej aj </w:t>
      </w:r>
      <w:r w:rsidR="005330AD">
        <w:rPr>
          <w:lang w:val="sk-SK"/>
        </w:rPr>
        <w:t>„</w:t>
      </w:r>
      <w:r w:rsidR="0040378E" w:rsidRPr="0017594C">
        <w:rPr>
          <w:lang w:val="sk-SK"/>
        </w:rPr>
        <w:t>Žo</w:t>
      </w:r>
      <w:r w:rsidR="002B1F7E" w:rsidRPr="0017594C">
        <w:rPr>
          <w:lang w:val="sk-SK"/>
        </w:rPr>
        <w:t>NFP</w:t>
      </w:r>
      <w:r w:rsidR="005330AD">
        <w:rPr>
          <w:lang w:val="sk-SK"/>
        </w:rPr>
        <w:t>“</w:t>
      </w:r>
      <w:r w:rsidR="005564F8">
        <w:rPr>
          <w:lang w:val="sk-SK"/>
        </w:rPr>
        <w:t>)</w:t>
      </w:r>
      <w:r w:rsidR="002B1F7E" w:rsidRPr="0017594C">
        <w:rPr>
          <w:lang w:val="sk-SK"/>
        </w:rPr>
        <w:t xml:space="preserve"> so stanovenými kritériami pre výber projektov schválenými pre OP EVS. </w:t>
      </w:r>
    </w:p>
    <w:p w14:paraId="01291AEE" w14:textId="77777777" w:rsidR="00C10B16" w:rsidRPr="0017594C" w:rsidRDefault="00914815" w:rsidP="00512842">
      <w:pPr>
        <w:autoSpaceDE w:val="0"/>
        <w:autoSpaceDN w:val="0"/>
        <w:adjustRightInd w:val="0"/>
        <w:spacing w:before="120" w:after="120" w:line="288" w:lineRule="auto"/>
        <w:jc w:val="both"/>
        <w:rPr>
          <w:color w:val="000000"/>
          <w:szCs w:val="48"/>
          <w:lang w:val="sk-SK"/>
        </w:rPr>
      </w:pPr>
      <w:r w:rsidRPr="0017594C">
        <w:rPr>
          <w:lang w:val="sk-SK"/>
        </w:rPr>
        <w:t xml:space="preserve">Príručka </w:t>
      </w:r>
      <w:r w:rsidR="002D780A" w:rsidRPr="0017594C">
        <w:rPr>
          <w:lang w:val="sk-SK"/>
        </w:rPr>
        <w:t>presnejšie definuje</w:t>
      </w:r>
      <w:r w:rsidR="002B1F7E" w:rsidRPr="0017594C">
        <w:rPr>
          <w:lang w:val="sk-SK"/>
        </w:rPr>
        <w:t xml:space="preserve"> uplatňovanie </w:t>
      </w:r>
      <w:r w:rsidR="002D780A" w:rsidRPr="0017594C">
        <w:rPr>
          <w:lang w:val="sk-SK"/>
        </w:rPr>
        <w:t xml:space="preserve">kritérií </w:t>
      </w:r>
      <w:r w:rsidR="002B1F7E" w:rsidRPr="0017594C">
        <w:rPr>
          <w:lang w:val="sk-SK"/>
        </w:rPr>
        <w:t xml:space="preserve">odbornými hodnotiteľmi tak, aby </w:t>
      </w:r>
      <w:r w:rsidR="00D533BB" w:rsidRPr="0017594C">
        <w:rPr>
          <w:lang w:val="sk-SK"/>
        </w:rPr>
        <w:t>aktivity schválených</w:t>
      </w:r>
      <w:r w:rsidR="002B1F7E" w:rsidRPr="00B519B4">
        <w:rPr>
          <w:lang w:val="sk-SK"/>
        </w:rPr>
        <w:t xml:space="preserve"> ŽoNFP prispievali k dosiahnutiu konkrétnych cieľov a výsledkov príslušnej priority, boli v súlade s príslušnými právnymi predpismi EÚ a SR s princípmi transparentnosti, podporovali rovnosť mužov a žien, nediskrimináciu a udržateľný </w:t>
      </w:r>
      <w:r w:rsidR="0017594C" w:rsidRPr="0017594C">
        <w:rPr>
          <w:lang w:val="sk-SK"/>
        </w:rPr>
        <w:t>rozvoj</w:t>
      </w:r>
      <w:r w:rsidR="002B1F7E" w:rsidRPr="0017594C">
        <w:rPr>
          <w:lang w:val="sk-SK"/>
        </w:rPr>
        <w:t xml:space="preserve"> v zmysle čl. 7 a 8 </w:t>
      </w:r>
      <w:r w:rsidR="00041415">
        <w:rPr>
          <w:lang w:val="sk-SK"/>
        </w:rPr>
        <w:t>nariadenia</w:t>
      </w:r>
      <w:r w:rsidR="00041415" w:rsidRPr="00336DA5">
        <w:rPr>
          <w:lang w:val="sk-SK"/>
        </w:rPr>
        <w:t xml:space="preserv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w:t>
      </w:r>
      <w:r w:rsidR="00041415" w:rsidRPr="00041415">
        <w:rPr>
          <w:lang w:val="sk-SK"/>
        </w:rPr>
        <w:t>len „všeobecné nariadenie“).</w:t>
      </w:r>
    </w:p>
    <w:p w14:paraId="01291AEF" w14:textId="637C23C5" w:rsidR="00D533BB" w:rsidRPr="0017594C" w:rsidRDefault="000C5E61" w:rsidP="00512842">
      <w:pPr>
        <w:autoSpaceDE w:val="0"/>
        <w:autoSpaceDN w:val="0"/>
        <w:adjustRightInd w:val="0"/>
        <w:spacing w:before="120" w:after="120" w:line="288" w:lineRule="auto"/>
        <w:jc w:val="both"/>
        <w:rPr>
          <w:lang w:val="sk-SK"/>
        </w:rPr>
      </w:pPr>
      <w:r w:rsidRPr="0017594C">
        <w:rPr>
          <w:lang w:val="sk-SK"/>
        </w:rPr>
        <w:t>Kritériá pre výber projektov a každá ich zmena, vrátane metodiky ich aplikovania</w:t>
      </w:r>
      <w:r w:rsidR="00B52CF0">
        <w:rPr>
          <w:lang w:val="sk-SK"/>
        </w:rPr>
        <w:t>,</w:t>
      </w:r>
      <w:r w:rsidRPr="0017594C">
        <w:rPr>
          <w:lang w:val="sk-SK"/>
        </w:rPr>
        <w:t xml:space="preserve"> podliehajú schváleniu </w:t>
      </w:r>
      <w:r w:rsidR="00493389">
        <w:rPr>
          <w:lang w:val="sk-SK"/>
        </w:rPr>
        <w:t>m</w:t>
      </w:r>
      <w:r w:rsidR="00FE5461" w:rsidRPr="00B519B4">
        <w:rPr>
          <w:lang w:val="sk-SK"/>
        </w:rPr>
        <w:t xml:space="preserve">onitorovacieho výboru </w:t>
      </w:r>
      <w:r w:rsidR="00DD1671">
        <w:rPr>
          <w:lang w:val="sk-SK"/>
        </w:rPr>
        <w:t xml:space="preserve">OP EVS </w:t>
      </w:r>
      <w:r w:rsidR="00FE5461" w:rsidRPr="00B519B4">
        <w:rPr>
          <w:lang w:val="sk-SK"/>
        </w:rPr>
        <w:t>(ďalej aj „</w:t>
      </w:r>
      <w:r w:rsidRPr="00B519B4">
        <w:rPr>
          <w:lang w:val="sk-SK"/>
        </w:rPr>
        <w:t>MV</w:t>
      </w:r>
      <w:r w:rsidR="00FE5461" w:rsidRPr="0017594C">
        <w:rPr>
          <w:lang w:val="sk-SK"/>
        </w:rPr>
        <w:t>“)</w:t>
      </w:r>
      <w:r w:rsidRPr="0017594C">
        <w:rPr>
          <w:lang w:val="sk-SK"/>
        </w:rPr>
        <w:t xml:space="preserve"> a sú stanovené vo výzve </w:t>
      </w:r>
      <w:r w:rsidR="005E4813" w:rsidRPr="0017594C">
        <w:rPr>
          <w:lang w:val="sk-SK"/>
        </w:rPr>
        <w:t xml:space="preserve">na predkladanie žiadostí o NFP </w:t>
      </w:r>
      <w:r w:rsidRPr="0017594C">
        <w:rPr>
          <w:lang w:val="sk-SK"/>
        </w:rPr>
        <w:t>ako podmienka poskytnutia príspevku.</w:t>
      </w:r>
      <w:r w:rsidR="00D533BB" w:rsidRPr="0017594C">
        <w:rPr>
          <w:lang w:val="sk-SK"/>
        </w:rPr>
        <w:t xml:space="preserve"> </w:t>
      </w:r>
    </w:p>
    <w:p w14:paraId="01291AF0" w14:textId="77777777" w:rsidR="00996296" w:rsidRPr="0017594C" w:rsidRDefault="00D533BB" w:rsidP="00512842">
      <w:pPr>
        <w:pStyle w:val="Default"/>
        <w:spacing w:before="120" w:after="120" w:line="288" w:lineRule="auto"/>
        <w:jc w:val="both"/>
        <w:rPr>
          <w:rFonts w:cs="Times New Roman"/>
          <w:color w:val="auto"/>
          <w:sz w:val="19"/>
          <w:lang w:val="sk-SK"/>
        </w:rPr>
      </w:pPr>
      <w:r w:rsidRPr="0017594C">
        <w:rPr>
          <w:rFonts w:cs="Times New Roman"/>
          <w:color w:val="auto"/>
          <w:sz w:val="19"/>
          <w:lang w:val="sk-SK"/>
        </w:rPr>
        <w:t xml:space="preserve">Príručka obsahuje </w:t>
      </w:r>
      <w:r w:rsidR="00D019A7" w:rsidRPr="0017594C">
        <w:rPr>
          <w:sz w:val="19"/>
          <w:szCs w:val="48"/>
          <w:lang w:val="sk-SK"/>
        </w:rPr>
        <w:t xml:space="preserve">stručný popis schvaľovacieho procesu </w:t>
      </w:r>
      <w:r w:rsidR="003B58C1" w:rsidRPr="0017594C">
        <w:rPr>
          <w:sz w:val="19"/>
          <w:szCs w:val="48"/>
          <w:lang w:val="sk-SK"/>
        </w:rPr>
        <w:t xml:space="preserve">ŽoNFP </w:t>
      </w:r>
      <w:r w:rsidR="00D019A7" w:rsidRPr="0017594C">
        <w:rPr>
          <w:sz w:val="19"/>
          <w:szCs w:val="48"/>
          <w:lang w:val="sk-SK"/>
        </w:rPr>
        <w:t>pre odborných hodnotiteľov</w:t>
      </w:r>
      <w:r w:rsidR="00D019A7" w:rsidRPr="0017594C">
        <w:rPr>
          <w:rFonts w:cs="Times New Roman"/>
          <w:color w:val="auto"/>
          <w:sz w:val="19"/>
          <w:lang w:val="sk-SK"/>
        </w:rPr>
        <w:t xml:space="preserve">, popis procesov odborného hodnotenia, </w:t>
      </w:r>
      <w:r w:rsidRPr="0017594C">
        <w:rPr>
          <w:rFonts w:cs="Times New Roman"/>
          <w:color w:val="auto"/>
          <w:sz w:val="19"/>
          <w:lang w:val="sk-SK"/>
        </w:rPr>
        <w:t>organizačné a technické zabezpečenie priebehu odborného hodnotenia, postupy uplatňované v prípadoch nezhody odborných hodnotiteľov</w:t>
      </w:r>
      <w:r w:rsidR="00996296" w:rsidRPr="0017594C">
        <w:rPr>
          <w:color w:val="auto"/>
          <w:sz w:val="19"/>
          <w:lang w:val="sk-SK"/>
        </w:rPr>
        <w:t xml:space="preserve">, </w:t>
      </w:r>
      <w:r w:rsidR="0040378E" w:rsidRPr="0017594C">
        <w:rPr>
          <w:sz w:val="19"/>
          <w:szCs w:val="48"/>
          <w:lang w:val="sk-SK"/>
        </w:rPr>
        <w:t>postup</w:t>
      </w:r>
      <w:r w:rsidR="00996296" w:rsidRPr="0017594C">
        <w:rPr>
          <w:sz w:val="19"/>
          <w:szCs w:val="48"/>
          <w:lang w:val="sk-SK"/>
        </w:rPr>
        <w:t xml:space="preserve"> pri identifikácii konfliktu záujmov, organizačné a technické zabezpečenie účasti zástupcov partnerov v procese odborného hodnotenia, vrátane postupov pri identifikovanom porušení postupov zo strany zástupcu partnerov</w:t>
      </w:r>
      <w:r w:rsidR="0040378E" w:rsidRPr="0017594C">
        <w:rPr>
          <w:sz w:val="19"/>
          <w:szCs w:val="48"/>
          <w:lang w:val="sk-SK"/>
        </w:rPr>
        <w:t xml:space="preserve">, </w:t>
      </w:r>
      <w:r w:rsidR="0040378E" w:rsidRPr="0017594C">
        <w:rPr>
          <w:rFonts w:cs="Times New Roman"/>
          <w:color w:val="auto"/>
          <w:sz w:val="19"/>
          <w:lang w:val="sk-SK"/>
        </w:rPr>
        <w:t>spôsob vyhodnotenia jednotlivý</w:t>
      </w:r>
      <w:r w:rsidR="00493389">
        <w:rPr>
          <w:rFonts w:cs="Times New Roman"/>
          <w:color w:val="auto"/>
          <w:sz w:val="19"/>
          <w:lang w:val="sk-SK"/>
        </w:rPr>
        <w:t>ch kritérií pre výber projektov</w:t>
      </w:r>
      <w:r w:rsidR="000C5E61" w:rsidRPr="0017594C">
        <w:rPr>
          <w:sz w:val="19"/>
          <w:szCs w:val="48"/>
          <w:lang w:val="sk-SK"/>
        </w:rPr>
        <w:t xml:space="preserve"> a pod.</w:t>
      </w:r>
      <w:r w:rsidR="00996296" w:rsidRPr="0017594C">
        <w:rPr>
          <w:color w:val="auto"/>
          <w:sz w:val="19"/>
          <w:lang w:val="sk-SK"/>
        </w:rPr>
        <w:t xml:space="preserve"> </w:t>
      </w:r>
    </w:p>
    <w:p w14:paraId="01291AF1" w14:textId="77777777" w:rsidR="002B1F7E" w:rsidRPr="0017594C" w:rsidRDefault="002B1F7E">
      <w:pPr>
        <w:autoSpaceDE w:val="0"/>
        <w:autoSpaceDN w:val="0"/>
        <w:adjustRightInd w:val="0"/>
        <w:spacing w:before="120" w:after="120" w:line="288" w:lineRule="auto"/>
        <w:jc w:val="both"/>
        <w:rPr>
          <w:color w:val="000000"/>
          <w:szCs w:val="48"/>
          <w:lang w:val="sk-SK"/>
        </w:rPr>
      </w:pPr>
      <w:r w:rsidRPr="0017594C">
        <w:rPr>
          <w:lang w:val="sk-SK"/>
        </w:rPr>
        <w:t xml:space="preserve">Obsah príručky je záväzný pre odborných hodnotiteľov a zamestnancov </w:t>
      </w:r>
      <w:r w:rsidR="009F61C3">
        <w:rPr>
          <w:lang w:val="sk-SK"/>
        </w:rPr>
        <w:t>Riadiace</w:t>
      </w:r>
      <w:r w:rsidR="007253E1">
        <w:rPr>
          <w:lang w:val="sk-SK"/>
        </w:rPr>
        <w:t>h</w:t>
      </w:r>
      <w:r w:rsidR="009F61C3">
        <w:rPr>
          <w:lang w:val="sk-SK"/>
        </w:rPr>
        <w:t xml:space="preserve"> </w:t>
      </w:r>
      <w:r w:rsidR="007253E1">
        <w:rPr>
          <w:lang w:val="sk-SK"/>
        </w:rPr>
        <w:t>orgánu (</w:t>
      </w:r>
      <w:r w:rsidR="007253E1" w:rsidRPr="007253E1">
        <w:rPr>
          <w:lang w:val="sk-SK"/>
        </w:rPr>
        <w:t xml:space="preserve">ďalej aj </w:t>
      </w:r>
      <w:r w:rsidR="007253E1">
        <w:rPr>
          <w:lang w:val="sk-SK"/>
        </w:rPr>
        <w:t>„</w:t>
      </w:r>
      <w:r w:rsidRPr="0017594C">
        <w:rPr>
          <w:lang w:val="sk-SK"/>
        </w:rPr>
        <w:t>RO</w:t>
      </w:r>
      <w:r w:rsidR="007253E1">
        <w:rPr>
          <w:lang w:val="sk-SK"/>
        </w:rPr>
        <w:t>“)</w:t>
      </w:r>
      <w:r w:rsidRPr="0017594C">
        <w:rPr>
          <w:lang w:val="sk-SK"/>
        </w:rPr>
        <w:t>.</w:t>
      </w:r>
    </w:p>
    <w:p w14:paraId="01291AF2" w14:textId="77777777" w:rsidR="008979DA" w:rsidRPr="0017594C" w:rsidRDefault="0028054B" w:rsidP="008979DA">
      <w:pPr>
        <w:pStyle w:val="BodyText1"/>
        <w:spacing w:before="120" w:after="120" w:line="288" w:lineRule="auto"/>
        <w:jc w:val="both"/>
        <w:rPr>
          <w:color w:val="auto"/>
          <w:szCs w:val="24"/>
          <w:lang w:val="sk-SK"/>
        </w:rPr>
      </w:pPr>
      <w:r w:rsidRPr="0017594C">
        <w:rPr>
          <w:lang w:val="sk-SK"/>
        </w:rPr>
        <w:t xml:space="preserve">Príručka pre hodnotiteľov vstupuje do platnosti a nadobúda účinnosť dňom </w:t>
      </w:r>
      <w:r w:rsidR="00A70FC1" w:rsidRPr="0017594C">
        <w:rPr>
          <w:lang w:val="sk-SK"/>
        </w:rPr>
        <w:t>jej podpísania generáln</w:t>
      </w:r>
      <w:r w:rsidR="00016D72" w:rsidRPr="0017594C">
        <w:rPr>
          <w:lang w:val="sk-SK"/>
        </w:rPr>
        <w:t>ym</w:t>
      </w:r>
      <w:r w:rsidR="00A70FC1" w:rsidRPr="0017594C">
        <w:rPr>
          <w:lang w:val="sk-SK"/>
        </w:rPr>
        <w:t xml:space="preserve"> </w:t>
      </w:r>
      <w:r w:rsidR="00A70FC1" w:rsidRPr="0017594C">
        <w:rPr>
          <w:color w:val="auto"/>
          <w:szCs w:val="24"/>
          <w:lang w:val="sk-SK"/>
        </w:rPr>
        <w:t>riaditeľ</w:t>
      </w:r>
      <w:r w:rsidR="00016D72" w:rsidRPr="0017594C">
        <w:rPr>
          <w:color w:val="auto"/>
          <w:szCs w:val="24"/>
          <w:lang w:val="sk-SK"/>
        </w:rPr>
        <w:t>om</w:t>
      </w:r>
      <w:r w:rsidR="00A70FC1" w:rsidRPr="0017594C">
        <w:rPr>
          <w:color w:val="auto"/>
          <w:szCs w:val="24"/>
          <w:lang w:val="sk-SK"/>
        </w:rPr>
        <w:t xml:space="preserve"> sekcie európskych programov.</w:t>
      </w:r>
    </w:p>
    <w:p w14:paraId="01291AF3" w14:textId="77777777" w:rsidR="008979DA" w:rsidRPr="0017594C" w:rsidRDefault="008979DA" w:rsidP="008979DA">
      <w:pPr>
        <w:pStyle w:val="BodyText1"/>
        <w:spacing w:before="120" w:after="120" w:line="288" w:lineRule="auto"/>
        <w:jc w:val="both"/>
        <w:rPr>
          <w:color w:val="auto"/>
          <w:szCs w:val="24"/>
          <w:lang w:val="sk-SK"/>
        </w:rPr>
      </w:pPr>
    </w:p>
    <w:p w14:paraId="01291AF4" w14:textId="77777777" w:rsidR="00B72620" w:rsidRPr="0017594C" w:rsidRDefault="00B72620" w:rsidP="008979DA">
      <w:pPr>
        <w:pStyle w:val="Nadpis2"/>
        <w:jc w:val="both"/>
        <w:rPr>
          <w:lang w:val="sk-SK"/>
        </w:rPr>
      </w:pPr>
      <w:bookmarkStart w:id="25" w:name="_Toc440375088"/>
      <w:r w:rsidRPr="0017594C">
        <w:rPr>
          <w:lang w:val="sk-SK"/>
        </w:rPr>
        <w:t>Zoznam použitých skratiek</w:t>
      </w:r>
      <w:bookmarkEnd w:id="25"/>
    </w:p>
    <w:tbl>
      <w:tblPr>
        <w:tblW w:w="0" w:type="auto"/>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1588"/>
        <w:gridCol w:w="6945"/>
      </w:tblGrid>
      <w:tr w:rsidR="009A2E87" w:rsidRPr="00EF70AF" w14:paraId="01291AF7" w14:textId="77777777" w:rsidTr="008979DA">
        <w:trPr>
          <w:trHeight w:val="305"/>
        </w:trPr>
        <w:tc>
          <w:tcPr>
            <w:tcW w:w="1588" w:type="dxa"/>
            <w:shd w:val="clear" w:color="auto" w:fill="FFFFFF"/>
          </w:tcPr>
          <w:p w14:paraId="01291AF5" w14:textId="77777777" w:rsidR="009A2E87" w:rsidRPr="0017594C" w:rsidRDefault="009A2E87" w:rsidP="008979DA">
            <w:pPr>
              <w:autoSpaceDE w:val="0"/>
              <w:autoSpaceDN w:val="0"/>
              <w:adjustRightInd w:val="0"/>
              <w:spacing w:line="288" w:lineRule="auto"/>
              <w:jc w:val="both"/>
              <w:rPr>
                <w:color w:val="000000"/>
                <w:szCs w:val="48"/>
                <w:lang w:val="sk-SK"/>
              </w:rPr>
            </w:pPr>
            <w:r>
              <w:rPr>
                <w:color w:val="000000"/>
                <w:szCs w:val="48"/>
                <w:lang w:val="sk-SK"/>
              </w:rPr>
              <w:t>BOZP</w:t>
            </w:r>
          </w:p>
        </w:tc>
        <w:tc>
          <w:tcPr>
            <w:tcW w:w="6945" w:type="dxa"/>
            <w:shd w:val="clear" w:color="auto" w:fill="FFFFFF"/>
          </w:tcPr>
          <w:p w14:paraId="01291AF6" w14:textId="77777777" w:rsidR="009A2E87" w:rsidRDefault="009A2E87" w:rsidP="008979DA">
            <w:pPr>
              <w:autoSpaceDE w:val="0"/>
              <w:autoSpaceDN w:val="0"/>
              <w:adjustRightInd w:val="0"/>
              <w:spacing w:line="288" w:lineRule="auto"/>
              <w:jc w:val="both"/>
              <w:rPr>
                <w:color w:val="000000"/>
                <w:szCs w:val="48"/>
                <w:lang w:val="sk-SK"/>
              </w:rPr>
            </w:pPr>
            <w:r>
              <w:rPr>
                <w:color w:val="000000"/>
                <w:szCs w:val="48"/>
                <w:lang w:val="sk-SK"/>
              </w:rPr>
              <w:t>bezpečnosť a zdravie pri práci</w:t>
            </w:r>
          </w:p>
        </w:tc>
      </w:tr>
      <w:tr w:rsidR="00B72620" w:rsidRPr="0017594C" w14:paraId="01291AFA" w14:textId="77777777" w:rsidTr="008979DA">
        <w:trPr>
          <w:trHeight w:val="305"/>
        </w:trPr>
        <w:tc>
          <w:tcPr>
            <w:tcW w:w="1588" w:type="dxa"/>
            <w:shd w:val="clear" w:color="auto" w:fill="FFFFFF"/>
          </w:tcPr>
          <w:p w14:paraId="01291AF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CKO</w:t>
            </w:r>
          </w:p>
        </w:tc>
        <w:tc>
          <w:tcPr>
            <w:tcW w:w="6945" w:type="dxa"/>
            <w:shd w:val="clear" w:color="auto" w:fill="FFFFFF"/>
          </w:tcPr>
          <w:p w14:paraId="01291AF9" w14:textId="77777777" w:rsidR="00B72620" w:rsidRPr="00B519B4" w:rsidRDefault="009F61C3" w:rsidP="008979DA">
            <w:pPr>
              <w:autoSpaceDE w:val="0"/>
              <w:autoSpaceDN w:val="0"/>
              <w:adjustRightInd w:val="0"/>
              <w:spacing w:line="288" w:lineRule="auto"/>
              <w:jc w:val="both"/>
              <w:rPr>
                <w:color w:val="000000"/>
                <w:szCs w:val="48"/>
                <w:lang w:val="sk-SK"/>
              </w:rPr>
            </w:pPr>
            <w:r>
              <w:rPr>
                <w:color w:val="000000"/>
                <w:szCs w:val="48"/>
                <w:lang w:val="sk-SK"/>
              </w:rPr>
              <w:t>c</w:t>
            </w:r>
            <w:r w:rsidR="00B72620" w:rsidRPr="00B519B4">
              <w:rPr>
                <w:color w:val="000000"/>
                <w:szCs w:val="48"/>
                <w:lang w:val="sk-SK"/>
              </w:rPr>
              <w:t>entrálny koordinačný orgán</w:t>
            </w:r>
          </w:p>
        </w:tc>
      </w:tr>
      <w:tr w:rsidR="00BC454A" w:rsidRPr="0017594C" w14:paraId="01291AFD" w14:textId="77777777" w:rsidTr="008979DA">
        <w:trPr>
          <w:trHeight w:val="305"/>
        </w:trPr>
        <w:tc>
          <w:tcPr>
            <w:tcW w:w="1588" w:type="dxa"/>
            <w:shd w:val="clear" w:color="auto" w:fill="FFFFFF"/>
          </w:tcPr>
          <w:p w14:paraId="01291AFB" w14:textId="77777777" w:rsidR="00BC454A" w:rsidRPr="0017594C" w:rsidRDefault="00BC454A" w:rsidP="008979DA">
            <w:pPr>
              <w:autoSpaceDE w:val="0"/>
              <w:autoSpaceDN w:val="0"/>
              <w:adjustRightInd w:val="0"/>
              <w:spacing w:line="288" w:lineRule="auto"/>
              <w:jc w:val="both"/>
              <w:rPr>
                <w:color w:val="000000"/>
                <w:szCs w:val="48"/>
                <w:lang w:val="sk-SK"/>
              </w:rPr>
            </w:pPr>
            <w:r w:rsidRPr="0017594C">
              <w:rPr>
                <w:color w:val="000000"/>
                <w:szCs w:val="48"/>
                <w:lang w:val="sk-SK"/>
              </w:rPr>
              <w:t>DOP</w:t>
            </w:r>
          </w:p>
        </w:tc>
        <w:tc>
          <w:tcPr>
            <w:tcW w:w="6945" w:type="dxa"/>
            <w:shd w:val="clear" w:color="auto" w:fill="FFFFFF"/>
          </w:tcPr>
          <w:p w14:paraId="01291AFC" w14:textId="77777777" w:rsidR="00BC454A" w:rsidRPr="00B519B4" w:rsidRDefault="0006399E" w:rsidP="00BC454A">
            <w:pPr>
              <w:autoSpaceDE w:val="0"/>
              <w:autoSpaceDN w:val="0"/>
              <w:adjustRightInd w:val="0"/>
              <w:spacing w:line="288" w:lineRule="auto"/>
              <w:jc w:val="both"/>
              <w:rPr>
                <w:color w:val="000000"/>
                <w:szCs w:val="48"/>
                <w:lang w:val="sk-SK"/>
              </w:rPr>
            </w:pPr>
            <w:r>
              <w:rPr>
                <w:szCs w:val="19"/>
                <w:lang w:val="sk-SK"/>
              </w:rPr>
              <w:t>dopytovo-orientovaný projekt</w:t>
            </w:r>
            <w:r w:rsidR="00BC454A" w:rsidRPr="00B519B4">
              <w:rPr>
                <w:szCs w:val="19"/>
                <w:lang w:val="sk-SK"/>
              </w:rPr>
              <w:t xml:space="preserve"> </w:t>
            </w:r>
          </w:p>
        </w:tc>
      </w:tr>
      <w:tr w:rsidR="00B72620" w:rsidRPr="0017594C" w14:paraId="01291B00" w14:textId="77777777" w:rsidTr="008979DA">
        <w:trPr>
          <w:trHeight w:val="305"/>
        </w:trPr>
        <w:tc>
          <w:tcPr>
            <w:tcW w:w="1588" w:type="dxa"/>
            <w:shd w:val="clear" w:color="auto" w:fill="FFFFFF"/>
          </w:tcPr>
          <w:p w14:paraId="01291AF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EK</w:t>
            </w:r>
          </w:p>
        </w:tc>
        <w:tc>
          <w:tcPr>
            <w:tcW w:w="6945" w:type="dxa"/>
            <w:shd w:val="clear" w:color="auto" w:fill="FFFFFF"/>
          </w:tcPr>
          <w:p w14:paraId="01291AFF"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Európska komisia</w:t>
            </w:r>
          </w:p>
        </w:tc>
      </w:tr>
      <w:tr w:rsidR="00B72620" w:rsidRPr="0017594C" w14:paraId="01291B03" w14:textId="77777777" w:rsidTr="008979DA">
        <w:trPr>
          <w:trHeight w:val="305"/>
        </w:trPr>
        <w:tc>
          <w:tcPr>
            <w:tcW w:w="1588" w:type="dxa"/>
            <w:shd w:val="clear" w:color="auto" w:fill="FFFFFF"/>
          </w:tcPr>
          <w:p w14:paraId="01291B0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ESF</w:t>
            </w:r>
          </w:p>
        </w:tc>
        <w:tc>
          <w:tcPr>
            <w:tcW w:w="6945" w:type="dxa"/>
            <w:shd w:val="clear" w:color="auto" w:fill="FFFFFF"/>
          </w:tcPr>
          <w:p w14:paraId="01291B02"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Európsky sociálny fond</w:t>
            </w:r>
          </w:p>
        </w:tc>
      </w:tr>
      <w:tr w:rsidR="00B72620" w:rsidRPr="0017594C" w14:paraId="01291B06" w14:textId="77777777" w:rsidTr="008979DA">
        <w:trPr>
          <w:trHeight w:val="305"/>
        </w:trPr>
        <w:tc>
          <w:tcPr>
            <w:tcW w:w="1588" w:type="dxa"/>
            <w:shd w:val="clear" w:color="auto" w:fill="FFFFFF"/>
          </w:tcPr>
          <w:p w14:paraId="01291B04"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EŠIF</w:t>
            </w:r>
          </w:p>
        </w:tc>
        <w:tc>
          <w:tcPr>
            <w:tcW w:w="6945" w:type="dxa"/>
            <w:shd w:val="clear" w:color="auto" w:fill="FFFFFF"/>
          </w:tcPr>
          <w:p w14:paraId="01291B05"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e</w:t>
            </w:r>
            <w:r w:rsidR="00B72620" w:rsidRPr="0017594C">
              <w:rPr>
                <w:color w:val="000000"/>
                <w:szCs w:val="48"/>
                <w:lang w:val="sk-SK"/>
              </w:rPr>
              <w:t>urópske štrukturálne a investičné fondy</w:t>
            </w:r>
          </w:p>
        </w:tc>
      </w:tr>
      <w:tr w:rsidR="00B72620" w:rsidRPr="0017594C" w14:paraId="01291B09" w14:textId="77777777" w:rsidTr="008979DA">
        <w:trPr>
          <w:trHeight w:val="305"/>
        </w:trPr>
        <w:tc>
          <w:tcPr>
            <w:tcW w:w="1588" w:type="dxa"/>
            <w:shd w:val="clear" w:color="auto" w:fill="FFFFFF"/>
          </w:tcPr>
          <w:p w14:paraId="01291B0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lastRenderedPageBreak/>
              <w:t>EÚ</w:t>
            </w:r>
          </w:p>
        </w:tc>
        <w:tc>
          <w:tcPr>
            <w:tcW w:w="6945" w:type="dxa"/>
            <w:shd w:val="clear" w:color="auto" w:fill="FFFFFF"/>
          </w:tcPr>
          <w:p w14:paraId="01291B08"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 xml:space="preserve">Európska </w:t>
            </w:r>
            <w:r w:rsidRPr="00B519B4">
              <w:rPr>
                <w:color w:val="000000"/>
                <w:szCs w:val="48"/>
                <w:lang w:val="sk-SK"/>
              </w:rPr>
              <w:t>únia</w:t>
            </w:r>
          </w:p>
        </w:tc>
      </w:tr>
      <w:tr w:rsidR="00B72620" w:rsidRPr="0017594C" w14:paraId="01291B0C" w14:textId="77777777" w:rsidTr="008979DA">
        <w:trPr>
          <w:trHeight w:val="305"/>
        </w:trPr>
        <w:tc>
          <w:tcPr>
            <w:tcW w:w="1588" w:type="dxa"/>
            <w:shd w:val="clear" w:color="auto" w:fill="FFFFFF"/>
          </w:tcPr>
          <w:p w14:paraId="01291B0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GR SEP</w:t>
            </w:r>
          </w:p>
        </w:tc>
        <w:tc>
          <w:tcPr>
            <w:tcW w:w="6945" w:type="dxa"/>
            <w:shd w:val="clear" w:color="auto" w:fill="FFFFFF"/>
          </w:tcPr>
          <w:p w14:paraId="01291B0B"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g</w:t>
            </w:r>
            <w:r w:rsidR="00B72620" w:rsidRPr="00B519B4">
              <w:rPr>
                <w:color w:val="000000"/>
                <w:szCs w:val="48"/>
                <w:lang w:val="sk-SK"/>
              </w:rPr>
              <w:t>enerálny riaditeľ sekcie európskych programov</w:t>
            </w:r>
          </w:p>
        </w:tc>
      </w:tr>
      <w:tr w:rsidR="00B72620" w:rsidRPr="0017594C" w14:paraId="01291B0F" w14:textId="77777777" w:rsidTr="008979DA">
        <w:trPr>
          <w:trHeight w:val="305"/>
        </w:trPr>
        <w:tc>
          <w:tcPr>
            <w:tcW w:w="1588" w:type="dxa"/>
            <w:shd w:val="clear" w:color="auto" w:fill="FFFFFF"/>
          </w:tcPr>
          <w:p w14:paraId="01291B0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HP</w:t>
            </w:r>
          </w:p>
        </w:tc>
        <w:tc>
          <w:tcPr>
            <w:tcW w:w="6945" w:type="dxa"/>
            <w:shd w:val="clear" w:color="auto" w:fill="FFFFFF"/>
          </w:tcPr>
          <w:p w14:paraId="01291B0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h</w:t>
            </w:r>
            <w:r w:rsidR="0006399E">
              <w:rPr>
                <w:color w:val="000000"/>
                <w:szCs w:val="48"/>
                <w:lang w:val="sk-SK"/>
              </w:rPr>
              <w:t>orizontálny princíp</w:t>
            </w:r>
          </w:p>
        </w:tc>
      </w:tr>
      <w:tr w:rsidR="00B72620" w:rsidRPr="0017594C" w14:paraId="01291B12" w14:textId="77777777" w:rsidTr="008979DA">
        <w:trPr>
          <w:trHeight w:val="305"/>
        </w:trPr>
        <w:tc>
          <w:tcPr>
            <w:tcW w:w="1588" w:type="dxa"/>
            <w:shd w:val="clear" w:color="auto" w:fill="FFFFFF"/>
          </w:tcPr>
          <w:p w14:paraId="01291B1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ITMS2014+</w:t>
            </w:r>
          </w:p>
        </w:tc>
        <w:tc>
          <w:tcPr>
            <w:tcW w:w="6945" w:type="dxa"/>
            <w:shd w:val="clear" w:color="auto" w:fill="FFFFFF"/>
          </w:tcPr>
          <w:p w14:paraId="01291B11"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i</w:t>
            </w:r>
            <w:r w:rsidR="00B72620" w:rsidRPr="00B519B4">
              <w:rPr>
                <w:color w:val="000000"/>
                <w:szCs w:val="48"/>
                <w:lang w:val="sk-SK"/>
              </w:rPr>
              <w:t>nformačný technologický monitorovací systém</w:t>
            </w:r>
          </w:p>
        </w:tc>
      </w:tr>
      <w:tr w:rsidR="00B72620" w:rsidRPr="0017594C" w14:paraId="01291B15" w14:textId="77777777" w:rsidTr="008979DA">
        <w:trPr>
          <w:trHeight w:val="305"/>
        </w:trPr>
        <w:tc>
          <w:tcPr>
            <w:tcW w:w="1588" w:type="dxa"/>
            <w:shd w:val="clear" w:color="auto" w:fill="FFFFFF"/>
          </w:tcPr>
          <w:p w14:paraId="01291B1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KZ</w:t>
            </w:r>
          </w:p>
        </w:tc>
        <w:tc>
          <w:tcPr>
            <w:tcW w:w="6945" w:type="dxa"/>
            <w:shd w:val="clear" w:color="auto" w:fill="FFFFFF"/>
          </w:tcPr>
          <w:p w14:paraId="01291B14"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k</w:t>
            </w:r>
            <w:r w:rsidR="00B72620" w:rsidRPr="00B519B4">
              <w:rPr>
                <w:color w:val="000000"/>
                <w:szCs w:val="48"/>
                <w:lang w:val="sk-SK"/>
              </w:rPr>
              <w:t>ontrolný zoznam</w:t>
            </w:r>
          </w:p>
        </w:tc>
      </w:tr>
      <w:tr w:rsidR="00B72620" w:rsidRPr="0017594C" w14:paraId="01291B18" w14:textId="77777777" w:rsidTr="008979DA">
        <w:trPr>
          <w:trHeight w:val="305"/>
        </w:trPr>
        <w:tc>
          <w:tcPr>
            <w:tcW w:w="1588" w:type="dxa"/>
            <w:shd w:val="clear" w:color="auto" w:fill="FFFFFF"/>
          </w:tcPr>
          <w:p w14:paraId="01291B1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MF SR</w:t>
            </w:r>
          </w:p>
        </w:tc>
        <w:tc>
          <w:tcPr>
            <w:tcW w:w="6945" w:type="dxa"/>
            <w:shd w:val="clear" w:color="auto" w:fill="FFFFFF"/>
          </w:tcPr>
          <w:p w14:paraId="01291B1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inisterstvo financií SR</w:t>
            </w:r>
          </w:p>
        </w:tc>
      </w:tr>
      <w:tr w:rsidR="00B72620" w:rsidRPr="0017594C" w14:paraId="01291B1B" w14:textId="77777777" w:rsidTr="008979DA">
        <w:tc>
          <w:tcPr>
            <w:tcW w:w="1588" w:type="dxa"/>
            <w:shd w:val="clear" w:color="auto" w:fill="FFFFFF"/>
          </w:tcPr>
          <w:p w14:paraId="01291B1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MP</w:t>
            </w:r>
          </w:p>
        </w:tc>
        <w:tc>
          <w:tcPr>
            <w:tcW w:w="6945" w:type="dxa"/>
            <w:shd w:val="clear" w:color="auto" w:fill="FFFFFF"/>
          </w:tcPr>
          <w:p w14:paraId="01291B1A" w14:textId="77777777" w:rsidR="00B72620" w:rsidRPr="0017594C" w:rsidRDefault="0017594C"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17594C">
              <w:rPr>
                <w:color w:val="000000"/>
                <w:szCs w:val="48"/>
                <w:lang w:val="sk-SK"/>
              </w:rPr>
              <w:t>anuál procedúr</w:t>
            </w:r>
          </w:p>
        </w:tc>
      </w:tr>
      <w:tr w:rsidR="00B72620" w:rsidRPr="0017594C" w14:paraId="01291B1E" w14:textId="77777777" w:rsidTr="008979DA">
        <w:trPr>
          <w:trHeight w:val="305"/>
        </w:trPr>
        <w:tc>
          <w:tcPr>
            <w:tcW w:w="1588" w:type="dxa"/>
            <w:shd w:val="clear" w:color="auto" w:fill="FFFFFF"/>
          </w:tcPr>
          <w:p w14:paraId="01291B1C"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w:t>
            </w:r>
          </w:p>
        </w:tc>
        <w:tc>
          <w:tcPr>
            <w:tcW w:w="6945" w:type="dxa"/>
            <w:shd w:val="clear" w:color="auto" w:fill="FFFFFF"/>
          </w:tcPr>
          <w:p w14:paraId="01291B1D"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onitorovací výbor</w:t>
            </w:r>
          </w:p>
        </w:tc>
      </w:tr>
      <w:tr w:rsidR="00B72620" w:rsidRPr="0017594C" w14:paraId="01291B21" w14:textId="77777777" w:rsidTr="008979DA">
        <w:trPr>
          <w:trHeight w:val="305"/>
        </w:trPr>
        <w:tc>
          <w:tcPr>
            <w:tcW w:w="1588" w:type="dxa"/>
            <w:shd w:val="clear" w:color="auto" w:fill="FFFFFF"/>
          </w:tcPr>
          <w:p w14:paraId="01291B1F"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 SR</w:t>
            </w:r>
          </w:p>
        </w:tc>
        <w:tc>
          <w:tcPr>
            <w:tcW w:w="6945" w:type="dxa"/>
            <w:shd w:val="clear" w:color="auto" w:fill="FFFFFF"/>
          </w:tcPr>
          <w:p w14:paraId="01291B20"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Ministerstvo vnútra SR</w:t>
            </w:r>
          </w:p>
        </w:tc>
      </w:tr>
      <w:tr w:rsidR="00B72620" w:rsidRPr="0017594C" w14:paraId="01291B24" w14:textId="77777777" w:rsidTr="008979DA">
        <w:trPr>
          <w:trHeight w:val="305"/>
        </w:trPr>
        <w:tc>
          <w:tcPr>
            <w:tcW w:w="1588" w:type="dxa"/>
            <w:shd w:val="clear" w:color="auto" w:fill="FFFFFF"/>
          </w:tcPr>
          <w:p w14:paraId="01291B22"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NFP</w:t>
            </w:r>
          </w:p>
        </w:tc>
        <w:tc>
          <w:tcPr>
            <w:tcW w:w="6945" w:type="dxa"/>
            <w:shd w:val="clear" w:color="auto" w:fill="FFFFFF"/>
          </w:tcPr>
          <w:p w14:paraId="01291B2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enávratný finančný príspevok</w:t>
            </w:r>
          </w:p>
        </w:tc>
      </w:tr>
      <w:tr w:rsidR="00B72620" w:rsidRPr="0017594C" w14:paraId="01291B27" w14:textId="77777777" w:rsidTr="008979DA">
        <w:trPr>
          <w:trHeight w:val="305"/>
        </w:trPr>
        <w:tc>
          <w:tcPr>
            <w:tcW w:w="1588" w:type="dxa"/>
            <w:shd w:val="clear" w:color="auto" w:fill="FFFFFF"/>
          </w:tcPr>
          <w:p w14:paraId="01291B25"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NP</w:t>
            </w:r>
          </w:p>
        </w:tc>
        <w:tc>
          <w:tcPr>
            <w:tcW w:w="6945" w:type="dxa"/>
            <w:shd w:val="clear" w:color="auto" w:fill="FFFFFF"/>
          </w:tcPr>
          <w:p w14:paraId="01291B26"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árodný projekt</w:t>
            </w:r>
          </w:p>
        </w:tc>
      </w:tr>
      <w:tr w:rsidR="0006399E" w:rsidRPr="0017594C" w14:paraId="01291B2A" w14:textId="77777777" w:rsidTr="008979DA">
        <w:trPr>
          <w:trHeight w:val="305"/>
        </w:trPr>
        <w:tc>
          <w:tcPr>
            <w:tcW w:w="1588" w:type="dxa"/>
            <w:shd w:val="clear" w:color="auto" w:fill="FFFFFF"/>
          </w:tcPr>
          <w:p w14:paraId="01291B28"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 xml:space="preserve">OMaH </w:t>
            </w:r>
          </w:p>
        </w:tc>
        <w:tc>
          <w:tcPr>
            <w:tcW w:w="6945" w:type="dxa"/>
            <w:shd w:val="clear" w:color="auto" w:fill="FFFFFF"/>
          </w:tcPr>
          <w:p w14:paraId="01291B29"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oddelenie monitoringu a hodnotenia</w:t>
            </w:r>
          </w:p>
        </w:tc>
      </w:tr>
      <w:tr w:rsidR="00B72620" w:rsidRPr="0017594C" w14:paraId="01291B2D" w14:textId="77777777" w:rsidTr="008979DA">
        <w:trPr>
          <w:trHeight w:val="305"/>
        </w:trPr>
        <w:tc>
          <w:tcPr>
            <w:tcW w:w="1588" w:type="dxa"/>
            <w:shd w:val="clear" w:color="auto" w:fill="FFFFFF"/>
          </w:tcPr>
          <w:p w14:paraId="01291B2B"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w:t>
            </w:r>
          </w:p>
        </w:tc>
        <w:tc>
          <w:tcPr>
            <w:tcW w:w="6945" w:type="dxa"/>
            <w:shd w:val="clear" w:color="auto" w:fill="FFFFFF"/>
          </w:tcPr>
          <w:p w14:paraId="01291B2C"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w:t>
            </w:r>
          </w:p>
        </w:tc>
      </w:tr>
      <w:tr w:rsidR="00B72620" w:rsidRPr="0017594C" w14:paraId="01291B30" w14:textId="77777777" w:rsidTr="008979DA">
        <w:trPr>
          <w:trHeight w:val="305"/>
        </w:trPr>
        <w:tc>
          <w:tcPr>
            <w:tcW w:w="1588" w:type="dxa"/>
            <w:shd w:val="clear" w:color="auto" w:fill="FFFFFF"/>
          </w:tcPr>
          <w:p w14:paraId="01291B2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 EVS</w:t>
            </w:r>
          </w:p>
        </w:tc>
        <w:tc>
          <w:tcPr>
            <w:tcW w:w="6945" w:type="dxa"/>
            <w:shd w:val="clear" w:color="auto" w:fill="FFFFFF"/>
          </w:tcPr>
          <w:p w14:paraId="01291B2F"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 Efektívna verejná správa</w:t>
            </w:r>
          </w:p>
        </w:tc>
      </w:tr>
      <w:tr w:rsidR="00B72620" w:rsidRPr="0017594C" w14:paraId="01291B33" w14:textId="77777777" w:rsidTr="008979DA">
        <w:tc>
          <w:tcPr>
            <w:tcW w:w="1588" w:type="dxa"/>
            <w:shd w:val="clear" w:color="auto" w:fill="FFFFFF"/>
          </w:tcPr>
          <w:p w14:paraId="01291B3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PO</w:t>
            </w:r>
          </w:p>
        </w:tc>
        <w:tc>
          <w:tcPr>
            <w:tcW w:w="6945" w:type="dxa"/>
            <w:shd w:val="clear" w:color="auto" w:fill="FFFFFF"/>
          </w:tcPr>
          <w:p w14:paraId="01291B32"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p</w:t>
            </w:r>
            <w:r w:rsidR="00B72620" w:rsidRPr="00B519B4">
              <w:rPr>
                <w:color w:val="000000"/>
                <w:szCs w:val="48"/>
                <w:lang w:val="sk-SK"/>
              </w:rPr>
              <w:t>rioritná os</w:t>
            </w:r>
          </w:p>
        </w:tc>
      </w:tr>
      <w:tr w:rsidR="00B72620" w:rsidRPr="0017594C" w14:paraId="01291B36" w14:textId="77777777" w:rsidTr="008979DA">
        <w:trPr>
          <w:trHeight w:val="305"/>
        </w:trPr>
        <w:tc>
          <w:tcPr>
            <w:tcW w:w="1588" w:type="dxa"/>
            <w:shd w:val="clear" w:color="auto" w:fill="FFFFFF"/>
          </w:tcPr>
          <w:p w14:paraId="01291B34" w14:textId="77777777" w:rsidR="00B72620" w:rsidRPr="0017594C" w:rsidRDefault="00B72620" w:rsidP="005B18F5">
            <w:pPr>
              <w:autoSpaceDE w:val="0"/>
              <w:autoSpaceDN w:val="0"/>
              <w:adjustRightInd w:val="0"/>
              <w:spacing w:line="288" w:lineRule="auto"/>
              <w:jc w:val="both"/>
              <w:rPr>
                <w:color w:val="000000"/>
                <w:szCs w:val="48"/>
                <w:lang w:val="sk-SK"/>
              </w:rPr>
            </w:pPr>
            <w:r w:rsidRPr="0017594C">
              <w:rPr>
                <w:color w:val="000000"/>
                <w:szCs w:val="48"/>
                <w:lang w:val="sk-SK"/>
              </w:rPr>
              <w:t>RO</w:t>
            </w:r>
          </w:p>
        </w:tc>
        <w:tc>
          <w:tcPr>
            <w:tcW w:w="6945" w:type="dxa"/>
            <w:shd w:val="clear" w:color="auto" w:fill="FFFFFF"/>
          </w:tcPr>
          <w:p w14:paraId="01291B35" w14:textId="77777777" w:rsidR="00B72620" w:rsidRPr="00B519B4" w:rsidRDefault="005B18F5" w:rsidP="005B18F5">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 xml:space="preserve">iadiaci orgán </w:t>
            </w:r>
          </w:p>
        </w:tc>
      </w:tr>
      <w:tr w:rsidR="00B72620" w:rsidRPr="0017594C" w14:paraId="01291B39" w14:textId="77777777" w:rsidTr="008979DA">
        <w:trPr>
          <w:trHeight w:val="223"/>
        </w:trPr>
        <w:tc>
          <w:tcPr>
            <w:tcW w:w="1588" w:type="dxa"/>
            <w:shd w:val="clear" w:color="auto" w:fill="FFFFFF"/>
          </w:tcPr>
          <w:p w14:paraId="01291B3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OP EVS</w:t>
            </w:r>
          </w:p>
        </w:tc>
        <w:tc>
          <w:tcPr>
            <w:tcW w:w="6945" w:type="dxa"/>
            <w:shd w:val="clear" w:color="auto" w:fill="FFFFFF"/>
          </w:tcPr>
          <w:p w14:paraId="01291B38"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iaditeľ odboru OP EVS</w:t>
            </w:r>
          </w:p>
        </w:tc>
      </w:tr>
      <w:tr w:rsidR="00B72620" w:rsidRPr="0017594C" w14:paraId="01291B3C" w14:textId="77777777" w:rsidTr="008979DA">
        <w:tc>
          <w:tcPr>
            <w:tcW w:w="1588" w:type="dxa"/>
            <w:shd w:val="clear" w:color="auto" w:fill="FFFFFF"/>
          </w:tcPr>
          <w:p w14:paraId="01291B3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pre OP EVS</w:t>
            </w:r>
          </w:p>
        </w:tc>
        <w:tc>
          <w:tcPr>
            <w:tcW w:w="6945" w:type="dxa"/>
            <w:shd w:val="clear" w:color="auto" w:fill="FFFFFF"/>
          </w:tcPr>
          <w:p w14:paraId="01291B3B"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R</w:t>
            </w:r>
            <w:r w:rsidR="00B72620" w:rsidRPr="00B519B4">
              <w:rPr>
                <w:color w:val="000000"/>
                <w:szCs w:val="48"/>
                <w:lang w:val="sk-SK"/>
              </w:rPr>
              <w:t>iadiaci orgán pre OP EVS</w:t>
            </w:r>
          </w:p>
        </w:tc>
      </w:tr>
      <w:tr w:rsidR="00B72620" w:rsidRPr="0017594C" w14:paraId="01291B3F" w14:textId="77777777" w:rsidTr="008979DA">
        <w:trPr>
          <w:trHeight w:val="305"/>
        </w:trPr>
        <w:tc>
          <w:tcPr>
            <w:tcW w:w="1588" w:type="dxa"/>
            <w:shd w:val="clear" w:color="auto" w:fill="FFFFFF"/>
          </w:tcPr>
          <w:p w14:paraId="01291B3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SEP</w:t>
            </w:r>
          </w:p>
        </w:tc>
        <w:tc>
          <w:tcPr>
            <w:tcW w:w="6945" w:type="dxa"/>
            <w:shd w:val="clear" w:color="auto" w:fill="FFFFFF"/>
          </w:tcPr>
          <w:p w14:paraId="01291B3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s</w:t>
            </w:r>
            <w:r w:rsidR="00B72620" w:rsidRPr="00B519B4">
              <w:rPr>
                <w:color w:val="000000"/>
                <w:szCs w:val="48"/>
                <w:lang w:val="sk-SK"/>
              </w:rPr>
              <w:t>ekcia európskych programov</w:t>
            </w:r>
          </w:p>
        </w:tc>
      </w:tr>
      <w:tr w:rsidR="00B72620" w:rsidRPr="0017594C" w14:paraId="01291B42" w14:textId="77777777" w:rsidTr="008979DA">
        <w:trPr>
          <w:trHeight w:val="305"/>
        </w:trPr>
        <w:tc>
          <w:tcPr>
            <w:tcW w:w="1588" w:type="dxa"/>
            <w:shd w:val="clear" w:color="auto" w:fill="FFFFFF"/>
          </w:tcPr>
          <w:p w14:paraId="01291B4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w:t>
            </w:r>
          </w:p>
        </w:tc>
        <w:tc>
          <w:tcPr>
            <w:tcW w:w="6945" w:type="dxa"/>
            <w:shd w:val="clear" w:color="auto" w:fill="FFFFFF"/>
          </w:tcPr>
          <w:p w14:paraId="01291B41"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Slovenská republika</w:t>
            </w:r>
          </w:p>
        </w:tc>
      </w:tr>
      <w:tr w:rsidR="00B72620" w:rsidRPr="00EF70AF" w14:paraId="01291B45" w14:textId="77777777" w:rsidTr="008979DA">
        <w:trPr>
          <w:trHeight w:val="305"/>
        </w:trPr>
        <w:tc>
          <w:tcPr>
            <w:tcW w:w="1588" w:type="dxa"/>
            <w:shd w:val="clear" w:color="auto" w:fill="FFFFFF"/>
          </w:tcPr>
          <w:p w14:paraId="01291B4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 EŠIF</w:t>
            </w:r>
          </w:p>
        </w:tc>
        <w:tc>
          <w:tcPr>
            <w:tcW w:w="6945" w:type="dxa"/>
            <w:shd w:val="clear" w:color="auto" w:fill="FFFFFF"/>
          </w:tcPr>
          <w:p w14:paraId="01291B44"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Systém riadenia európskych štrukturálnych a investičných fondov (Systém riadenia)</w:t>
            </w:r>
          </w:p>
        </w:tc>
      </w:tr>
      <w:tr w:rsidR="00B72620" w:rsidRPr="00EF70AF" w14:paraId="01291B48" w14:textId="77777777" w:rsidTr="008979DA">
        <w:trPr>
          <w:trHeight w:val="305"/>
        </w:trPr>
        <w:tc>
          <w:tcPr>
            <w:tcW w:w="1588" w:type="dxa"/>
            <w:shd w:val="clear" w:color="auto" w:fill="FFFFFF"/>
          </w:tcPr>
          <w:p w14:paraId="01291B4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ŽoNFP</w:t>
            </w:r>
          </w:p>
        </w:tc>
        <w:tc>
          <w:tcPr>
            <w:tcW w:w="6945" w:type="dxa"/>
            <w:shd w:val="clear" w:color="auto" w:fill="FFFFFF"/>
          </w:tcPr>
          <w:p w14:paraId="01291B4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ž</w:t>
            </w:r>
            <w:r w:rsidR="00B72620" w:rsidRPr="00B519B4">
              <w:rPr>
                <w:color w:val="000000"/>
                <w:szCs w:val="48"/>
                <w:lang w:val="sk-SK"/>
              </w:rPr>
              <w:t>iadosť o nenávratný finančný príspevok</w:t>
            </w:r>
          </w:p>
        </w:tc>
      </w:tr>
    </w:tbl>
    <w:p w14:paraId="01291B49" w14:textId="77777777" w:rsidR="00B72620" w:rsidRPr="0017594C" w:rsidRDefault="00B72620" w:rsidP="00B72620">
      <w:pPr>
        <w:pStyle w:val="Nadpis3"/>
        <w:numPr>
          <w:ilvl w:val="0"/>
          <w:numId w:val="0"/>
        </w:numPr>
        <w:ind w:left="720"/>
        <w:rPr>
          <w:lang w:val="sk-SK"/>
        </w:rPr>
      </w:pPr>
    </w:p>
    <w:p w14:paraId="01291B4A" w14:textId="77777777" w:rsidR="007B68E0" w:rsidRPr="00B519B4" w:rsidRDefault="00A70FC1" w:rsidP="008979DA">
      <w:pPr>
        <w:pStyle w:val="Nadpis2"/>
        <w:spacing w:line="288" w:lineRule="auto"/>
        <w:jc w:val="both"/>
        <w:rPr>
          <w:lang w:val="sk-SK"/>
        </w:rPr>
      </w:pPr>
      <w:bookmarkStart w:id="26" w:name="_Toc440375089"/>
      <w:r w:rsidRPr="0017594C">
        <w:rPr>
          <w:lang w:val="sk-SK"/>
        </w:rPr>
        <w:t>Definícia pojmov</w:t>
      </w:r>
      <w:bookmarkEnd w:id="26"/>
    </w:p>
    <w:p w14:paraId="01291B4B" w14:textId="7EFE66B2" w:rsidR="00933101" w:rsidRPr="00A37CCF" w:rsidRDefault="00933101" w:rsidP="00933101">
      <w:pPr>
        <w:pStyle w:val="Odsekzoznamu"/>
        <w:numPr>
          <w:ilvl w:val="0"/>
          <w:numId w:val="13"/>
        </w:numPr>
        <w:spacing w:after="120" w:line="288" w:lineRule="auto"/>
        <w:jc w:val="both"/>
        <w:rPr>
          <w:rFonts w:cs="Arial"/>
          <w:b/>
          <w:szCs w:val="19"/>
          <w:lang w:val="sk-SK"/>
        </w:rPr>
      </w:pPr>
      <w:r w:rsidRPr="008562C0">
        <w:rPr>
          <w:rFonts w:cs="Arial"/>
          <w:b/>
          <w:szCs w:val="19"/>
          <w:lang w:val="sk-SK"/>
        </w:rPr>
        <w:t xml:space="preserve">Centrálny koordinačný orgán </w:t>
      </w:r>
      <w:r w:rsidRPr="008562C0">
        <w:rPr>
          <w:rFonts w:cs="Arial"/>
          <w:szCs w:val="19"/>
          <w:lang w:val="sk-SK"/>
        </w:rPr>
        <w:t xml:space="preserve">(ďalej aj „CKO“) – </w:t>
      </w:r>
      <w:r w:rsidR="008E5819" w:rsidRPr="00041B11">
        <w:rPr>
          <w:rFonts w:cs="Arial"/>
          <w:szCs w:val="19"/>
          <w:lang w:val="sk-SK"/>
        </w:rPr>
        <w:t xml:space="preserve">v podmienkach Slovenskej republiky plní úlohy centrálneho koordinačného orgánu Úrad </w:t>
      </w:r>
      <w:r w:rsidR="00EF70AF">
        <w:rPr>
          <w:rFonts w:cs="Arial"/>
          <w:szCs w:val="19"/>
          <w:lang w:val="sk-SK"/>
        </w:rPr>
        <w:t xml:space="preserve">podpredsedu </w:t>
      </w:r>
      <w:r w:rsidR="008E5819" w:rsidRPr="00041B11">
        <w:rPr>
          <w:rFonts w:cs="Arial"/>
          <w:szCs w:val="19"/>
          <w:lang w:val="sk-SK"/>
        </w:rPr>
        <w:t>vlády SR</w:t>
      </w:r>
      <w:r w:rsidR="00EF70AF">
        <w:rPr>
          <w:rFonts w:cs="Arial"/>
          <w:szCs w:val="19"/>
          <w:lang w:val="sk-SK"/>
        </w:rPr>
        <w:t xml:space="preserve"> pre investície a informatizíciu</w:t>
      </w:r>
      <w:r w:rsidR="008E5819" w:rsidRPr="00041B11">
        <w:rPr>
          <w:rFonts w:cs="Arial"/>
          <w:szCs w:val="19"/>
          <w:lang w:val="sk-SK"/>
        </w:rPr>
        <w:t>, ktorý je ústredným orgánom štátnej správy zodpovedný</w:t>
      </w:r>
      <w:r w:rsidR="00EF70AF">
        <w:rPr>
          <w:rFonts w:cs="Arial"/>
          <w:szCs w:val="19"/>
          <w:lang w:val="sk-SK"/>
        </w:rPr>
        <w:t>m</w:t>
      </w:r>
      <w:r w:rsidR="008E5819" w:rsidRPr="00041B11">
        <w:rPr>
          <w:rFonts w:cs="Arial"/>
          <w:szCs w:val="19"/>
          <w:lang w:val="sk-SK"/>
        </w:rPr>
        <w:t xml:space="preserve"> za efektívnu a účinnú koordináciu riadenia poskytovania príspevku z európskych štrukturálnych a investičných fondov</w:t>
      </w:r>
      <w:r w:rsidR="00EF70AF">
        <w:rPr>
          <w:rFonts w:cs="Arial"/>
          <w:szCs w:val="19"/>
          <w:lang w:val="sk-SK"/>
        </w:rPr>
        <w:t>.</w:t>
      </w:r>
      <w:r w:rsidR="008E5819" w:rsidRPr="00041B11">
        <w:rPr>
          <w:rFonts w:cs="Arial"/>
          <w:szCs w:val="19"/>
          <w:lang w:val="sk-SK"/>
        </w:rPr>
        <w:t xml:space="preserve"> </w:t>
      </w:r>
      <w:r w:rsidRPr="008562C0">
        <w:rPr>
          <w:rFonts w:cs="Arial"/>
          <w:szCs w:val="19"/>
          <w:lang w:val="sk-SK"/>
        </w:rPr>
        <w:t>.</w:t>
      </w:r>
    </w:p>
    <w:p w14:paraId="01291B4C" w14:textId="77777777" w:rsidR="00933101" w:rsidRPr="00A01ADD" w:rsidRDefault="00933101" w:rsidP="00933101">
      <w:pPr>
        <w:pStyle w:val="BodyText1"/>
        <w:numPr>
          <w:ilvl w:val="0"/>
          <w:numId w:val="13"/>
        </w:numPr>
        <w:spacing w:before="120" w:after="120" w:line="288" w:lineRule="auto"/>
        <w:jc w:val="both"/>
        <w:rPr>
          <w:b/>
          <w:color w:val="auto"/>
          <w:lang w:val="sk-SK"/>
        </w:rPr>
      </w:pPr>
      <w:r w:rsidRPr="00A01ADD">
        <w:rPr>
          <w:b/>
          <w:lang w:val="sk-SK"/>
        </w:rPr>
        <w:t xml:space="preserve">Cieľ </w:t>
      </w:r>
      <w:r w:rsidRPr="00A01ADD">
        <w:rPr>
          <w:lang w:val="sk-SK"/>
        </w:rPr>
        <w:t>-</w:t>
      </w:r>
      <w:r w:rsidRPr="00A01ADD">
        <w:rPr>
          <w:b/>
          <w:lang w:val="sk-SK"/>
        </w:rPr>
        <w:t xml:space="preserve"> </w:t>
      </w:r>
      <w:r w:rsidRPr="00A01ADD">
        <w:rPr>
          <w:lang w:val="sk-SK"/>
        </w:rPr>
        <w:t xml:space="preserve">hlavný cieľ OP EVS, </w:t>
      </w:r>
      <w:r w:rsidRPr="00A01ADD">
        <w:rPr>
          <w:color w:val="auto"/>
          <w:lang w:val="sk-SK"/>
        </w:rPr>
        <w:t>ktorým je proklientsky orientovaná, transparentná verejná správa, poskytujúca svoje služby rýchlo, efektívne a kvalitne, v záujme podpory udržateľného rastu, tvorby pracovných miest a sociálnej inklúzie.</w:t>
      </w:r>
    </w:p>
    <w:p w14:paraId="01291B4D" w14:textId="77777777" w:rsidR="00DC645F" w:rsidRPr="00B07271" w:rsidRDefault="00933101" w:rsidP="00B07271">
      <w:pPr>
        <w:pStyle w:val="Bulletslevel1"/>
        <w:numPr>
          <w:ilvl w:val="0"/>
          <w:numId w:val="13"/>
        </w:numPr>
        <w:spacing w:line="288" w:lineRule="auto"/>
        <w:jc w:val="both"/>
        <w:rPr>
          <w:rFonts w:cs="Arial"/>
          <w:b/>
          <w:szCs w:val="19"/>
          <w:lang w:val="sk-SK"/>
        </w:rPr>
      </w:pPr>
      <w:r w:rsidRPr="008562C0">
        <w:rPr>
          <w:rFonts w:cs="Arial"/>
          <w:b/>
          <w:szCs w:val="19"/>
          <w:lang w:val="sk-SK"/>
        </w:rPr>
        <w:t>Cieľová skupina</w:t>
      </w:r>
      <w:r w:rsidRPr="00B07271">
        <w:rPr>
          <w:rFonts w:cs="Arial"/>
          <w:b/>
          <w:szCs w:val="19"/>
          <w:lang w:val="sk-SK"/>
        </w:rPr>
        <w:t xml:space="preserve"> </w:t>
      </w:r>
      <w:r w:rsidRPr="00B07271">
        <w:rPr>
          <w:rFonts w:cs="Arial"/>
          <w:szCs w:val="19"/>
          <w:lang w:val="sk-SK"/>
        </w:rPr>
        <w:t>– osoby, v prospech ktorých sa realizuje projekt.</w:t>
      </w:r>
    </w:p>
    <w:p w14:paraId="01291B4E" w14:textId="77777777" w:rsidR="00933101" w:rsidRPr="00B07271" w:rsidRDefault="00933101" w:rsidP="00B0727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Európsky sociálny fond </w:t>
      </w:r>
      <w:r w:rsidRPr="00B07271">
        <w:rPr>
          <w:rFonts w:cs="Arial"/>
          <w:b/>
          <w:szCs w:val="19"/>
          <w:lang w:val="sk-SK"/>
        </w:rPr>
        <w:t xml:space="preserve">(ďalej aj "ESF") </w:t>
      </w:r>
      <w:r w:rsidRPr="00B07271">
        <w:rPr>
          <w:rFonts w:cs="Arial"/>
          <w:szCs w:val="19"/>
          <w:lang w:val="sk-SK"/>
        </w:rPr>
        <w:t xml:space="preserve">–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podporuje boj proti chudobe, zlepšuje sociálne začlenenie </w:t>
      </w:r>
      <w:r w:rsidRPr="00B07271">
        <w:rPr>
          <w:rFonts w:cs="Arial"/>
          <w:szCs w:val="19"/>
          <w:lang w:val="sk-SK"/>
        </w:rPr>
        <w:lastRenderedPageBreak/>
        <w:t>a podporuje rodovú rovnosť, nediskrimináciu a rovnaké príležitosti, čím prispieva k prioritám Únie, pokiaľ ide o posilňovanie hospodárskej, sociálnej a územnej súdržnosti.</w:t>
      </w:r>
    </w:p>
    <w:p w14:paraId="01291B4F" w14:textId="7C205FE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Európske štrukturálne a investičné fondy </w:t>
      </w:r>
      <w:r w:rsidRPr="002E56CD">
        <w:rPr>
          <w:rFonts w:cs="Arial"/>
          <w:szCs w:val="19"/>
          <w:lang w:val="sk-SK"/>
        </w:rPr>
        <w:t>(ďalej „EŠIF“)</w:t>
      </w:r>
      <w:r w:rsidRPr="008562C0">
        <w:rPr>
          <w:rFonts w:cs="Arial"/>
          <w:szCs w:val="19"/>
          <w:lang w:val="sk-SK"/>
        </w:rPr>
        <w:t xml:space="preserve"> </w:t>
      </w:r>
      <w:r w:rsidR="00BF40C0" w:rsidRPr="00356F32">
        <w:rPr>
          <w:rFonts w:cs="Arial"/>
          <w:szCs w:val="19"/>
          <w:bdr w:val="none" w:sz="0" w:space="0" w:color="auto" w:frame="1"/>
          <w:lang w:val="sk-SK"/>
        </w:rPr>
        <w:t>spoločné označenie pre</w:t>
      </w:r>
      <w:r w:rsidR="00BF40C0">
        <w:rPr>
          <w:rFonts w:cs="Arial"/>
          <w:szCs w:val="19"/>
          <w:bdr w:val="none" w:sz="0" w:space="0" w:color="auto" w:frame="1"/>
          <w:lang w:val="sk-SK"/>
        </w:rPr>
        <w:t xml:space="preserve"> </w:t>
      </w:r>
      <w:r w:rsidRPr="008562C0">
        <w:rPr>
          <w:rFonts w:cs="Arial"/>
          <w:szCs w:val="19"/>
          <w:bdr w:val="none" w:sz="0" w:space="0" w:color="auto" w:frame="1"/>
          <w:lang w:val="sk-SK"/>
        </w:rPr>
        <w:t>Európsky fond regionálneho rozvoja</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(EFRR), </w:t>
      </w:r>
      <w:r w:rsidRPr="008562C0">
        <w:rPr>
          <w:rFonts w:cs="Arial"/>
          <w:szCs w:val="19"/>
          <w:bdr w:val="none" w:sz="0" w:space="0" w:color="auto" w:frame="1"/>
          <w:lang w:val="sk-SK"/>
        </w:rPr>
        <w:t>Európsky sociálny fond</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(ESF), </w:t>
      </w:r>
      <w:r w:rsidRPr="008562C0">
        <w:rPr>
          <w:rFonts w:cs="Arial"/>
          <w:szCs w:val="19"/>
          <w:bdr w:val="none" w:sz="0" w:space="0" w:color="auto" w:frame="1"/>
          <w:lang w:val="sk-SK"/>
        </w:rPr>
        <w:t>Kohézny fond</w:t>
      </w:r>
      <w:r w:rsidRPr="008562C0">
        <w:rPr>
          <w:rStyle w:val="apple-converted-space"/>
          <w:rFonts w:cs="Arial"/>
          <w:color w:val="074B8C"/>
          <w:szCs w:val="19"/>
          <w:bdr w:val="none" w:sz="0" w:space="0" w:color="auto" w:frame="1"/>
          <w:lang w:val="sk-SK"/>
        </w:rPr>
        <w:t> </w:t>
      </w:r>
      <w:r w:rsidRPr="008562C0">
        <w:rPr>
          <w:rFonts w:cs="Arial"/>
          <w:szCs w:val="19"/>
          <w:lang w:val="sk-SK"/>
        </w:rPr>
        <w:t xml:space="preserve">(KF), </w:t>
      </w:r>
      <w:r w:rsidRPr="008562C0">
        <w:rPr>
          <w:rFonts w:cs="Arial"/>
          <w:szCs w:val="19"/>
          <w:bdr w:val="none" w:sz="0" w:space="0" w:color="auto" w:frame="1"/>
          <w:lang w:val="sk-SK"/>
        </w:rPr>
        <w:t>Európsky poľnohospodársky fond pre rozvoj vidieka</w:t>
      </w:r>
      <w:r w:rsidRPr="008562C0">
        <w:rPr>
          <w:rStyle w:val="apple-converted-space"/>
          <w:rFonts w:cs="Arial"/>
          <w:szCs w:val="19"/>
          <w:lang w:val="sk-SK"/>
        </w:rPr>
        <w:t> </w:t>
      </w:r>
      <w:r w:rsidRPr="008562C0">
        <w:rPr>
          <w:rFonts w:cs="Arial"/>
          <w:szCs w:val="19"/>
          <w:lang w:val="sk-SK"/>
        </w:rPr>
        <w:t xml:space="preserve">(EPFRV), </w:t>
      </w:r>
      <w:r w:rsidRPr="008562C0">
        <w:rPr>
          <w:rFonts w:cs="Arial"/>
          <w:szCs w:val="19"/>
          <w:bdr w:val="none" w:sz="0" w:space="0" w:color="auto" w:frame="1"/>
          <w:lang w:val="sk-SK"/>
        </w:rPr>
        <w:t>Európsky námorný a rybársky fond</w:t>
      </w:r>
      <w:r w:rsidRPr="008562C0">
        <w:rPr>
          <w:rStyle w:val="apple-converted-space"/>
          <w:rFonts w:cs="Arial"/>
          <w:szCs w:val="19"/>
          <w:lang w:val="sk-SK"/>
        </w:rPr>
        <w:t> </w:t>
      </w:r>
      <w:r w:rsidRPr="008562C0">
        <w:rPr>
          <w:rFonts w:cs="Arial"/>
          <w:szCs w:val="19"/>
          <w:lang w:val="sk-SK"/>
        </w:rPr>
        <w:t>(ENRF).</w:t>
      </w:r>
    </w:p>
    <w:p w14:paraId="01291B50" w14:textId="6AA6DDEF"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Efektívnosť (efficiency)</w:t>
      </w:r>
      <w:r w:rsidRPr="008562C0">
        <w:rPr>
          <w:rFonts w:cs="Arial"/>
          <w:szCs w:val="19"/>
          <w:lang w:val="sk-SK"/>
        </w:rPr>
        <w:t xml:space="preserve"> – </w:t>
      </w:r>
      <w:r w:rsidR="00DE3338" w:rsidRPr="00F435FD">
        <w:rPr>
          <w:lang w:val="sk-SK"/>
        </w:rPr>
        <w:t>najvýhodnejší vzájomný pomer medzi použitými verejnými financiami a dosiahnutými výsledkami.</w:t>
      </w:r>
      <w:r w:rsidR="00DE3338">
        <w:rPr>
          <w:lang w:val="sk-SK"/>
        </w:rPr>
        <w:t xml:space="preserve"> Na úrovni projektu sa efektívnosťou rozumie maximálne dosahovanie cieľov vo vzťahu k poskytnutým finančným prostriedkom</w:t>
      </w:r>
      <w:r w:rsidRPr="008562C0">
        <w:rPr>
          <w:rFonts w:cs="Arial"/>
          <w:szCs w:val="19"/>
          <w:lang w:val="sk-SK"/>
        </w:rPr>
        <w:t>.</w:t>
      </w:r>
    </w:p>
    <w:p w14:paraId="01291B51"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Harmonogram realizácie aktivít projektu</w:t>
      </w:r>
      <w:r w:rsidRPr="008562C0">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1291B52" w14:textId="77777777" w:rsidR="00933101" w:rsidRPr="00C321F4" w:rsidRDefault="00933101" w:rsidP="00933101">
      <w:pPr>
        <w:pStyle w:val="BodyText1"/>
        <w:numPr>
          <w:ilvl w:val="0"/>
          <w:numId w:val="13"/>
        </w:numPr>
        <w:spacing w:before="120" w:after="120" w:line="288" w:lineRule="auto"/>
        <w:jc w:val="both"/>
        <w:rPr>
          <w:b/>
          <w:color w:val="auto"/>
          <w:lang w:val="sk-SK"/>
        </w:rPr>
      </w:pPr>
      <w:r w:rsidRPr="00C321F4">
        <w:rPr>
          <w:b/>
          <w:lang w:val="sk-SK"/>
        </w:rPr>
        <w:t>Hodnotiaci hárok</w:t>
      </w:r>
      <w:r w:rsidRPr="00C321F4">
        <w:rPr>
          <w:lang w:val="sk-SK"/>
        </w:rPr>
        <w:t xml:space="preserve"> –</w:t>
      </w:r>
      <w:r w:rsidR="00493719" w:rsidRPr="00C321F4">
        <w:rPr>
          <w:lang w:val="sk-SK"/>
        </w:rPr>
        <w:t xml:space="preserve"> </w:t>
      </w:r>
      <w:r w:rsidR="00493719" w:rsidRPr="00493719">
        <w:rPr>
          <w:szCs w:val="19"/>
          <w:lang w:val="sk-SK"/>
        </w:rPr>
        <w:t>končený výstup z </w:t>
      </w:r>
      <w:r w:rsidR="00C321F4">
        <w:rPr>
          <w:szCs w:val="19"/>
          <w:lang w:val="sk-SK"/>
        </w:rPr>
        <w:t>od</w:t>
      </w:r>
      <w:r w:rsidR="00493719" w:rsidRPr="00493719">
        <w:rPr>
          <w:szCs w:val="19"/>
          <w:lang w:val="sk-SK"/>
        </w:rPr>
        <w:t xml:space="preserve">borného hodnotenia ŽoNFP obsahujúci </w:t>
      </w:r>
      <w:r w:rsidRPr="00C321F4">
        <w:rPr>
          <w:lang w:val="sk-SK"/>
        </w:rPr>
        <w:t>závery z odborného hodnotenia, ktoré predstavujú spoločné posúdenie hodnotiacich kritérií oboch hodnotiteľov. Obsahuje vyhodnotenie hodnotiacich kritérií, popis záverov z odborného hodnotenia, v prípade odborného hodnotenia výzvy na dopytovo-orientované projekty súčet dosiahnutých bodov z odborného hodnotenia. Ku každému hodnotiacemu kritériu je zároveň uvedený komentár odborných hodnotiteľov, ktorý predstavuje slovný popis dôvodov vyhodnotenia daného hodnotiaceho kritéria a počtu pridelených bodov.</w:t>
      </w:r>
    </w:p>
    <w:p w14:paraId="01291B53"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Hospodárnosť</w:t>
      </w:r>
      <w:r w:rsidRPr="008562C0">
        <w:rPr>
          <w:rFonts w:cs="Arial"/>
          <w:szCs w:val="19"/>
          <w:lang w:val="sk-SK"/>
        </w:rPr>
        <w:t xml:space="preserve"> – minimalizovanie nákladov na vykonanie činnosti alebo obstaranie tovarov, prác a služieb pri zachovaní ich primeranej úrovne a kvality. Zásada hospodárnosti znamená, že prijímateľ pri zabezpečení realizácie projektu postupuje čo možno najhospodárnejšie, t. j., že náklady na akúkoľvek predrealizačnú, realizačnú či porealizačnú fázu projektu sú minimálne možné a pritom sa ešte stále dosiahne účel, ktorý chce žiadateľ dosiahnuť.</w:t>
      </w:r>
    </w:p>
    <w:p w14:paraId="01291B5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IT monitorovací systém 2014+ </w:t>
      </w:r>
      <w:r w:rsidRPr="008562C0">
        <w:rPr>
          <w:rFonts w:cs="Arial"/>
          <w:szCs w:val="19"/>
          <w:lang w:val="sk-SK"/>
        </w:rPr>
        <w:t>(ďalej „ITMS2014+“) – 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w:t>
      </w:r>
      <w:r>
        <w:rPr>
          <w:rFonts w:cs="Arial"/>
          <w:szCs w:val="19"/>
          <w:lang w:val="sk-SK"/>
        </w:rPr>
        <w:t>vádzku ITMS2014+ je DataCentrum.</w:t>
      </w:r>
    </w:p>
    <w:p w14:paraId="01291B55" w14:textId="77777777" w:rsidR="00933101" w:rsidRPr="00C321F4" w:rsidRDefault="00933101" w:rsidP="00933101">
      <w:pPr>
        <w:pStyle w:val="BodyText1"/>
        <w:numPr>
          <w:ilvl w:val="0"/>
          <w:numId w:val="13"/>
        </w:numPr>
        <w:spacing w:before="120" w:after="120" w:line="288" w:lineRule="auto"/>
        <w:jc w:val="both"/>
        <w:rPr>
          <w:lang w:val="sk-SK"/>
        </w:rPr>
      </w:pPr>
      <w:r w:rsidRPr="00C321F4">
        <w:rPr>
          <w:b/>
          <w:lang w:val="sk-SK"/>
        </w:rPr>
        <w:t xml:space="preserve">Konflikt záujmov (zaujatosť) </w:t>
      </w:r>
      <w:r w:rsidRPr="00C321F4">
        <w:rPr>
          <w:lang w:val="sk-SK"/>
        </w:rPr>
        <w:t>– skutočnosť, keď z finančných, osobných, rodinných, politických alebo iných dôvodov je narušený alebo ohrozený nestranný, transparentný, nediskriminačný, efektívny, hospodárny a objektívny výkon funkcií pri poskytovaní príspevku.</w:t>
      </w:r>
    </w:p>
    <w:p w14:paraId="01291B56" w14:textId="06F10259"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Merateľný ukazovateľ projektu – </w:t>
      </w:r>
      <w:r w:rsidRPr="008562C0">
        <w:rPr>
          <w:rFonts w:cs="Arial"/>
          <w:szCs w:val="19"/>
          <w:lang w:val="sk-SK"/>
        </w:rPr>
        <w:t>záväzná kvantifikácia výstupov a cieľov, ktoré majú byť dosiahnuté Realizáciou hlavných aktivít Projektu</w:t>
      </w:r>
      <w:r w:rsidR="005A1F04">
        <w:rPr>
          <w:rFonts w:cs="Arial"/>
          <w:szCs w:val="19"/>
          <w:lang w:val="sk-SK"/>
        </w:rPr>
        <w:t>. S</w:t>
      </w:r>
      <w:r w:rsidRPr="008562C0">
        <w:rPr>
          <w:rFonts w:cs="Arial"/>
          <w:szCs w:val="19"/>
          <w:lang w:val="sk-SK"/>
        </w:rPr>
        <w:t xml:space="preserve">ledovanie </w:t>
      </w:r>
      <w:r w:rsidR="005A1F04">
        <w:rPr>
          <w:rFonts w:cs="Arial"/>
          <w:szCs w:val="19"/>
          <w:lang w:val="sk-SK"/>
        </w:rPr>
        <w:t xml:space="preserve">merateľných ukazovateľov </w:t>
      </w:r>
      <w:r w:rsidRPr="008562C0">
        <w:rPr>
          <w:rFonts w:cs="Arial"/>
          <w:szCs w:val="19"/>
          <w:lang w:val="sk-SK"/>
        </w:rPr>
        <w:t>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w:t>
      </w:r>
      <w:r w:rsidR="00394D89">
        <w:rPr>
          <w:rFonts w:cs="Arial"/>
          <w:szCs w:val="19"/>
          <w:lang w:val="sk-SK"/>
        </w:rPr>
        <w:t xml:space="preserve">, resp. </w:t>
      </w:r>
      <w:r w:rsidR="007F73D1">
        <w:rPr>
          <w:rFonts w:cs="Arial"/>
          <w:szCs w:val="19"/>
          <w:lang w:val="sk-SK"/>
        </w:rPr>
        <w:t>N</w:t>
      </w:r>
      <w:r w:rsidR="00394D89">
        <w:rPr>
          <w:rFonts w:cs="Arial"/>
          <w:szCs w:val="19"/>
          <w:lang w:val="sk-SK"/>
        </w:rPr>
        <w:t xml:space="preserve">ásledného monitorovania </w:t>
      </w:r>
      <w:r w:rsidR="007F73D1">
        <w:rPr>
          <w:rFonts w:cs="Arial"/>
          <w:szCs w:val="19"/>
          <w:lang w:val="sk-SK"/>
        </w:rPr>
        <w:t>P</w:t>
      </w:r>
      <w:r w:rsidR="00394D89">
        <w:rPr>
          <w:rFonts w:cs="Arial"/>
          <w:szCs w:val="19"/>
          <w:lang w:val="sk-SK"/>
        </w:rPr>
        <w:t>rojektu</w:t>
      </w:r>
      <w:r w:rsidRPr="008562C0">
        <w:rPr>
          <w:rFonts w:cs="Arial"/>
          <w:szCs w:val="19"/>
          <w:lang w:val="sk-SK"/>
        </w:rPr>
        <w:t>. Merateľné ukazovatele 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 NFP.</w:t>
      </w:r>
    </w:p>
    <w:p w14:paraId="01291B57" w14:textId="034D593F" w:rsidR="00933101" w:rsidRPr="0016282B" w:rsidRDefault="00933101" w:rsidP="00933101">
      <w:pPr>
        <w:pStyle w:val="BodyText1"/>
        <w:numPr>
          <w:ilvl w:val="0"/>
          <w:numId w:val="13"/>
        </w:numPr>
        <w:spacing w:before="120" w:after="120" w:line="288" w:lineRule="auto"/>
        <w:jc w:val="both"/>
        <w:rPr>
          <w:b/>
          <w:lang w:val="sk-SK"/>
        </w:rPr>
      </w:pPr>
      <w:r w:rsidRPr="0016282B">
        <w:rPr>
          <w:b/>
          <w:lang w:val="sk-SK"/>
        </w:rPr>
        <w:t xml:space="preserve">Národný projekt – </w:t>
      </w:r>
      <w:r w:rsidR="001C5D7A" w:rsidRPr="00336DA5">
        <w:t>projekt realizovaný na návrh poskytovateľa prijímateľom, ktorý je určený v programe, jeho kompetencie vyplývajú z osobitných predpisov (napr. zákona č. 453/2003 Z. z., zákona č. 575/2001 Z. z., zákona č. 125/2006 Z. z.). Zoznam národných projektov schvaľuje monitorovací výbor alebo komisia zriadená riadiacim orgánom pri monitorovacom výbore.</w:t>
      </w:r>
    </w:p>
    <w:p w14:paraId="01291B58" w14:textId="31A44E9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 xml:space="preserve">Nenávratný finančný príspevok </w:t>
      </w:r>
      <w:r w:rsidRPr="008562C0">
        <w:rPr>
          <w:rFonts w:cs="Arial"/>
          <w:szCs w:val="19"/>
          <w:lang w:val="sk-SK"/>
        </w:rPr>
        <w:t xml:space="preserve">(ďalej aj „NFP“) - </w:t>
      </w:r>
      <w:r w:rsidRPr="008562C0">
        <w:rPr>
          <w:szCs w:val="19"/>
          <w:lang w:val="sk-SK"/>
        </w:rPr>
        <w:t>suma finančných prostriedkov poskytnutá prijímateľovi na realizáciu aktivít projektu, vychádzajúc</w:t>
      </w:r>
      <w:r w:rsidR="00BE65BE">
        <w:rPr>
          <w:szCs w:val="19"/>
          <w:lang w:val="sk-SK"/>
        </w:rPr>
        <w:t>a</w:t>
      </w:r>
      <w:r w:rsidRPr="008562C0">
        <w:rPr>
          <w:szCs w:val="19"/>
          <w:lang w:val="sk-SK"/>
        </w:rPr>
        <w:t xml:space="preserve"> zo schválenej žiadosti o NFP, podľa podmienok zmluvy o poskytnutí NFP</w:t>
      </w:r>
      <w:r w:rsidR="00BE65BE">
        <w:rPr>
          <w:szCs w:val="19"/>
          <w:lang w:val="sk-SK"/>
        </w:rPr>
        <w:t>,</w:t>
      </w:r>
      <w:r w:rsidRPr="008562C0">
        <w:rPr>
          <w:szCs w:val="19"/>
          <w:lang w:val="sk-SK"/>
        </w:rPr>
        <w:t xml:space="preserve"> z verejných prostriedkov v súlade s platnou právnou úpravou (najmä zákonom o príspevku z EŠIF, zákonom o finančnej kontrole a vnútornom audite a zákonom o rozpočtových pravidlách). Maximálna výška NFP vyplýva z rozhodnutia o schválení žiadosti o NFP a predstavuje určité % z celkových oprávnených výdavkov vzhľadom na intenzitu pomoci pre projekt v súlade s podmienkami výzvy/vyzvania.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Pr="008562C0">
        <w:rPr>
          <w:rFonts w:cs="Arial"/>
          <w:szCs w:val="19"/>
          <w:lang w:val="sk-SK"/>
        </w:rPr>
        <w:t>.</w:t>
      </w:r>
    </w:p>
    <w:p w14:paraId="01291B59"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Neoprávnené výdavky</w:t>
      </w:r>
      <w:r w:rsidRPr="008562C0">
        <w:rPr>
          <w:rFonts w:cs="Arial"/>
          <w:szCs w:val="19"/>
          <w:lang w:val="sk-SK"/>
        </w:rPr>
        <w:t xml:space="preserve"> – výdavky projektu, ktoré nie sú oprávnenými výdavkami; ide najmä o výdavky, ktoré sú v rozpore so zmluvou o poskytnutí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01291B5A" w14:textId="08F13AC2" w:rsidR="00933101" w:rsidRPr="00B32AA7" w:rsidRDefault="00933101" w:rsidP="00933101">
      <w:pPr>
        <w:pStyle w:val="BodyText1"/>
        <w:numPr>
          <w:ilvl w:val="0"/>
          <w:numId w:val="13"/>
        </w:numPr>
        <w:spacing w:before="120" w:after="120" w:line="288" w:lineRule="auto"/>
        <w:jc w:val="both"/>
        <w:rPr>
          <w:sz w:val="24"/>
          <w:szCs w:val="24"/>
          <w:lang w:val="sk-SK"/>
        </w:rPr>
      </w:pPr>
      <w:r w:rsidRPr="00B32AA7">
        <w:rPr>
          <w:b/>
          <w:lang w:val="sk-SK"/>
        </w:rPr>
        <w:t xml:space="preserve">Nezrovnalosť </w:t>
      </w:r>
      <w:r w:rsidRPr="00B32AA7">
        <w:rPr>
          <w:lang w:val="sk-SK"/>
        </w:rPr>
        <w:t xml:space="preserve">- akékoľvek porušenie práva </w:t>
      </w:r>
      <w:r w:rsidR="00BE65BE">
        <w:rPr>
          <w:lang w:val="sk-SK"/>
        </w:rPr>
        <w:t>Európskej ú</w:t>
      </w:r>
      <w:r w:rsidRPr="00B32AA7">
        <w:rPr>
          <w:lang w:val="sk-SK"/>
        </w:rPr>
        <w:t>nie alebo vnútroštátneho práva týkajúceho sa jeho uplatňovania, vyplývajúce z konania alebo opomenutia hospodárskeho subjektu</w:t>
      </w:r>
      <w:r w:rsidR="00BE65BE">
        <w:rPr>
          <w:lang w:val="sk-SK"/>
        </w:rPr>
        <w:t xml:space="preserve"> zúčastňujúceho sa</w:t>
      </w:r>
      <w:r w:rsidRPr="00B32AA7">
        <w:rPr>
          <w:lang w:val="sk-SK"/>
        </w:rPr>
        <w:t xml:space="preserve"> na vykonávaní európskych štrukturálnych a investičných fondov, dôsledkom čoho je alebo </w:t>
      </w:r>
      <w:r w:rsidR="00BE65BE">
        <w:rPr>
          <w:lang w:val="sk-SK"/>
        </w:rPr>
        <w:t>môže byť</w:t>
      </w:r>
      <w:r w:rsidRPr="00B32AA7">
        <w:rPr>
          <w:lang w:val="sk-SK"/>
        </w:rPr>
        <w:t xml:space="preserve"> negatívny dopad na rozpočet </w:t>
      </w:r>
      <w:r w:rsidR="00BE65BE">
        <w:rPr>
          <w:lang w:val="sk-SK"/>
        </w:rPr>
        <w:t>Európskej ú</w:t>
      </w:r>
      <w:r w:rsidRPr="00B32AA7">
        <w:rPr>
          <w:lang w:val="sk-SK"/>
        </w:rPr>
        <w:t>nie zaťažením všeobecného rozpočtu neoprávneným výdavkom.</w:t>
      </w:r>
    </w:p>
    <w:p w14:paraId="01291B5B" w14:textId="77777777" w:rsidR="00933101" w:rsidRPr="0016282B" w:rsidRDefault="00933101" w:rsidP="00933101">
      <w:pPr>
        <w:pStyle w:val="BodyText1"/>
        <w:numPr>
          <w:ilvl w:val="0"/>
          <w:numId w:val="13"/>
        </w:numPr>
        <w:spacing w:before="120" w:after="120" w:line="288" w:lineRule="auto"/>
        <w:jc w:val="both"/>
        <w:rPr>
          <w:lang w:val="sk-SK"/>
        </w:rPr>
      </w:pPr>
      <w:r w:rsidRPr="0016282B">
        <w:rPr>
          <w:b/>
          <w:lang w:val="sk-SK"/>
        </w:rPr>
        <w:t>Odborný hodnotiteľ</w:t>
      </w:r>
      <w:r w:rsidRPr="0016282B">
        <w:rPr>
          <w:lang w:val="sk-SK"/>
        </w:rPr>
        <w:t xml:space="preserve"> – je odborník </w:t>
      </w:r>
      <w:r w:rsidR="00D6668C" w:rsidRPr="006D192F">
        <w:rPr>
          <w:szCs w:val="19"/>
          <w:lang w:val="sk-SK"/>
        </w:rPr>
        <w:t>oprávnený</w:t>
      </w:r>
      <w:r w:rsidR="006D192F" w:rsidRPr="006D192F">
        <w:rPr>
          <w:szCs w:val="19"/>
          <w:lang w:val="sk-SK"/>
        </w:rPr>
        <w:t xml:space="preserve"> výkonávať</w:t>
      </w:r>
      <w:r w:rsidRPr="006D192F">
        <w:rPr>
          <w:szCs w:val="19"/>
          <w:lang w:val="sk-SK"/>
        </w:rPr>
        <w:t xml:space="preserve"> odborné</w:t>
      </w:r>
      <w:r w:rsidRPr="0016282B">
        <w:rPr>
          <w:lang w:val="sk-SK"/>
        </w:rPr>
        <w:t xml:space="preserve"> hodnotenia </w:t>
      </w:r>
      <w:r w:rsidR="006D192F" w:rsidRPr="006D192F">
        <w:rPr>
          <w:szCs w:val="19"/>
          <w:lang w:val="sk-SK"/>
        </w:rPr>
        <w:t>Ž</w:t>
      </w:r>
      <w:r w:rsidRPr="006D192F">
        <w:rPr>
          <w:szCs w:val="19"/>
          <w:lang w:val="sk-SK"/>
        </w:rPr>
        <w:t>oNFP</w:t>
      </w:r>
      <w:r w:rsidR="00D6668C" w:rsidRPr="006D192F">
        <w:rPr>
          <w:szCs w:val="19"/>
          <w:lang w:val="sk-SK"/>
        </w:rPr>
        <w:t xml:space="preserve"> v rámci konkrétnej výzvy</w:t>
      </w:r>
      <w:r w:rsidR="006D192F" w:rsidRPr="006D192F">
        <w:rPr>
          <w:szCs w:val="19"/>
          <w:lang w:val="sk-SK"/>
        </w:rPr>
        <w:t>,</w:t>
      </w:r>
      <w:r w:rsidR="00D6668C" w:rsidRPr="006D192F">
        <w:rPr>
          <w:szCs w:val="19"/>
          <w:lang w:val="sk-SK"/>
        </w:rPr>
        <w:t xml:space="preserve"> priradený </w:t>
      </w:r>
      <w:r w:rsidR="006D192F" w:rsidRPr="006D192F">
        <w:rPr>
          <w:szCs w:val="19"/>
          <w:lang w:val="sk-SK"/>
        </w:rPr>
        <w:t>k ŽoNFP prostredníctvom náhodného výberu (prednodstne funkcionalitou ITMS2014+) z databázy odborných hodnotiteľov</w:t>
      </w:r>
      <w:r w:rsidRPr="006D192F">
        <w:rPr>
          <w:szCs w:val="19"/>
          <w:lang w:val="sk-SK"/>
        </w:rPr>
        <w:t xml:space="preserve">. </w:t>
      </w:r>
      <w:r w:rsidR="006D192F">
        <w:rPr>
          <w:szCs w:val="19"/>
          <w:lang w:val="sk-SK"/>
        </w:rPr>
        <w:t>Prvotný v</w:t>
      </w:r>
      <w:r w:rsidRPr="006D192F">
        <w:rPr>
          <w:szCs w:val="19"/>
          <w:lang w:val="sk-SK"/>
        </w:rPr>
        <w:t xml:space="preserve">ýber </w:t>
      </w:r>
      <w:r w:rsidR="006D192F" w:rsidRPr="006D192F">
        <w:rPr>
          <w:szCs w:val="19"/>
          <w:lang w:val="sk-SK"/>
        </w:rPr>
        <w:t>odborných</w:t>
      </w:r>
      <w:r w:rsidR="006D192F" w:rsidRPr="0016282B">
        <w:rPr>
          <w:lang w:val="sk-SK"/>
        </w:rPr>
        <w:t xml:space="preserve"> hodnotiteľov</w:t>
      </w:r>
      <w:r w:rsidRPr="0016282B">
        <w:rPr>
          <w:lang w:val="sk-SK"/>
        </w:rPr>
        <w:t xml:space="preserve"> zabezpečuje RO na základe jasných a transparentných kritérií</w:t>
      </w:r>
      <w:r w:rsidR="00D6668C" w:rsidRPr="006D192F">
        <w:rPr>
          <w:szCs w:val="19"/>
          <w:lang w:val="sk-SK"/>
        </w:rPr>
        <w:t xml:space="preserve"> prostredníctvom vyhlásenia transparentnej výzvy</w:t>
      </w:r>
      <w:r w:rsidR="006D192F">
        <w:rPr>
          <w:szCs w:val="19"/>
          <w:lang w:val="sk-SK"/>
        </w:rPr>
        <w:t xml:space="preserve"> na výber odborných hodnotiteľov</w:t>
      </w:r>
      <w:r w:rsidRPr="0016282B">
        <w:rPr>
          <w:lang w:val="sk-SK"/>
        </w:rPr>
        <w:t xml:space="preserve">. </w:t>
      </w:r>
    </w:p>
    <w:p w14:paraId="01291B5C" w14:textId="49657730" w:rsidR="00933101" w:rsidRPr="00B32AA7" w:rsidRDefault="00933101" w:rsidP="00933101">
      <w:pPr>
        <w:pStyle w:val="BodyText1"/>
        <w:numPr>
          <w:ilvl w:val="0"/>
          <w:numId w:val="13"/>
        </w:numPr>
        <w:spacing w:before="120" w:after="120" w:line="288" w:lineRule="auto"/>
        <w:jc w:val="both"/>
        <w:rPr>
          <w:b/>
          <w:lang w:val="sk-SK"/>
        </w:rPr>
      </w:pPr>
      <w:r w:rsidRPr="00B32AA7">
        <w:rPr>
          <w:b/>
          <w:lang w:val="sk-SK"/>
        </w:rPr>
        <w:t xml:space="preserve">Operácia </w:t>
      </w:r>
      <w:r w:rsidRPr="00B32AA7">
        <w:rPr>
          <w:lang w:val="sk-SK"/>
        </w:rPr>
        <w:t xml:space="preserve">– projekt alebo súbor projektov vybraných riadiacim orgánom príslušného </w:t>
      </w:r>
      <w:r w:rsidR="00F40553">
        <w:rPr>
          <w:lang w:val="sk-SK"/>
        </w:rPr>
        <w:t xml:space="preserve">operačného </w:t>
      </w:r>
      <w:r w:rsidRPr="00B32AA7">
        <w:rPr>
          <w:lang w:val="sk-SK"/>
        </w:rPr>
        <w:t>programu, alebo na jeho zodpovednosť, ktorého vykonávanie prispieva k dosiahnutiu cieľov príslušného špecifického cieľa alebo cieľov prioritnej osi alebo prioritných osí..</w:t>
      </w:r>
    </w:p>
    <w:p w14:paraId="01291B5D"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Operačný program</w:t>
      </w:r>
      <w:r w:rsidRPr="008562C0">
        <w:rPr>
          <w:rFonts w:cs="Arial"/>
          <w:szCs w:val="19"/>
          <w:lang w:val="sk-SK"/>
        </w:rPr>
        <w:t xml:space="preserve"> - dokument predložený členským štátom a schválený EÚ, ktorý určuje stratégiu rozvoja pomocou jednotného súboru priorít, ktorá sa má realizovať s pomocou fondu.</w:t>
      </w:r>
    </w:p>
    <w:p w14:paraId="01291B5E"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Oprávnené výdavky</w:t>
      </w:r>
      <w:r w:rsidRPr="008562C0">
        <w:rPr>
          <w:rFonts w:cs="Arial"/>
          <w:szCs w:val="19"/>
          <w:lang w:val="sk-SK"/>
        </w:rPr>
        <w:t xml:space="preserve"> - výdavky, ktoré boli skutočne vynaložené počas obdobia stanoveného v zmluve o poskytnutí nenávratného finančného príspevku alebo v zmluve o financovaní alebo v rozhodnutí o schválení žiadosti o nenávratný finančný príspevok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p>
    <w:p w14:paraId="01291B5F"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Oprávnenosť </w:t>
      </w:r>
      <w:r w:rsidRPr="008562C0">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01291B60"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Partnerská dohoda </w:t>
      </w:r>
      <w:r w:rsidRPr="008562C0">
        <w:rPr>
          <w:szCs w:val="19"/>
          <w:lang w:val="sk-SK"/>
        </w:rPr>
        <w:t xml:space="preserve">– dokument vypracovaný členským štátom v spolupráci s partnermi, ktorý nastavuje stratégiu, priority a implementačný mechanizmus európskych štrukturálnych a investičných fondov </w:t>
      </w:r>
      <w:r w:rsidRPr="008562C0">
        <w:rPr>
          <w:szCs w:val="19"/>
          <w:lang w:val="sk-SK"/>
        </w:rPr>
        <w:lastRenderedPageBreak/>
        <w:t xml:space="preserve">s cieľom efektívne a účinne dosahovať ciele stratégie Európa 2020. </w:t>
      </w:r>
      <w:r w:rsidRPr="008562C0">
        <w:rPr>
          <w:rFonts w:cs="Arial"/>
          <w:szCs w:val="19"/>
          <w:lang w:val="sk-SK"/>
        </w:rPr>
        <w:t>Partnerskú dohodu schvaľuje Európska komisia.</w:t>
      </w:r>
    </w:p>
    <w:p w14:paraId="01291B61" w14:textId="5DA11DA9" w:rsidR="00933101" w:rsidRPr="00C60D75" w:rsidRDefault="00B32AA7" w:rsidP="00933101">
      <w:pPr>
        <w:pStyle w:val="BodyText1"/>
        <w:numPr>
          <w:ilvl w:val="0"/>
          <w:numId w:val="13"/>
        </w:numPr>
        <w:spacing w:before="120" w:after="120" w:line="288" w:lineRule="auto"/>
        <w:jc w:val="both"/>
        <w:rPr>
          <w:b/>
          <w:lang w:val="sk-SK"/>
        </w:rPr>
      </w:pPr>
      <w:r w:rsidRPr="00C60D75">
        <w:rPr>
          <w:b/>
          <w:lang w:val="sk-SK"/>
        </w:rPr>
        <w:t>P</w:t>
      </w:r>
      <w:r w:rsidR="00933101" w:rsidRPr="00C60D75">
        <w:rPr>
          <w:b/>
          <w:lang w:val="sk-SK"/>
        </w:rPr>
        <w:t xml:space="preserve">omoc de minimis </w:t>
      </w:r>
      <w:r w:rsidR="00C60D75" w:rsidRPr="00C60D75">
        <w:rPr>
          <w:lang w:val="sk-SK"/>
        </w:rPr>
        <w:t>–</w:t>
      </w:r>
      <w:r w:rsidR="00933101" w:rsidRPr="00C60D75">
        <w:rPr>
          <w:lang w:val="sk-SK"/>
        </w:rPr>
        <w:t xml:space="preserve"> </w:t>
      </w:r>
      <w:r w:rsidR="00662531" w:rsidRPr="0073389C">
        <w:rPr>
          <w:rFonts w:cs="Arial"/>
          <w:szCs w:val="19"/>
          <w:lang w:val="sk-SK"/>
        </w:rPr>
        <w:t>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r w:rsidR="00933101" w:rsidRPr="00C60D75">
        <w:rPr>
          <w:lang w:val="sk-SK"/>
        </w:rPr>
        <w:t>.</w:t>
      </w:r>
    </w:p>
    <w:p w14:paraId="01291B62" w14:textId="08FBC812"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Prijímateľ </w:t>
      </w:r>
      <w:r w:rsidRPr="008562C0">
        <w:rPr>
          <w:szCs w:val="19"/>
          <w:lang w:val="sk-SK"/>
        </w:rPr>
        <w:t xml:space="preserve">- </w:t>
      </w:r>
      <w:r w:rsidR="0018029D" w:rsidRPr="0073389C">
        <w:rPr>
          <w:rFonts w:cs="Arial"/>
          <w:szCs w:val="19"/>
          <w:lang w:val="sk-SK"/>
        </w:rPr>
        <w:t>súkromná alebo verejná právnická osoba, zodpovedná za začatie alebo za začatie a implementáciu operácií. V kontexte schém štátnej pomoci a schém pomoci "de minimis" je prijímateľom podnik podľa č</w:t>
      </w:r>
      <w:r w:rsidR="0018029D">
        <w:rPr>
          <w:rFonts w:cs="Arial"/>
          <w:szCs w:val="19"/>
          <w:lang w:val="sk-SK"/>
        </w:rPr>
        <w:t>l.</w:t>
      </w:r>
      <w:r w:rsidR="0018029D"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z EŠIF alebo právoplatnosti rozhodnutia o schválení žiadosti podľa § 16 ods. 2 zákona o príspevku z EŠIF,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r w:rsidRPr="008562C0">
        <w:rPr>
          <w:rFonts w:cs="Arial"/>
          <w:szCs w:val="19"/>
          <w:lang w:val="sk-SK"/>
        </w:rPr>
        <w:t>.</w:t>
      </w:r>
    </w:p>
    <w:p w14:paraId="01291B63" w14:textId="42273140"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Prioritná os </w:t>
      </w:r>
      <w:r w:rsidRPr="008562C0">
        <w:rPr>
          <w:szCs w:val="19"/>
          <w:lang w:val="sk-SK"/>
        </w:rPr>
        <w:t xml:space="preserve">- </w:t>
      </w:r>
      <w:r w:rsidRPr="008562C0">
        <w:rPr>
          <w:rFonts w:cs="Arial"/>
          <w:szCs w:val="19"/>
          <w:lang w:val="sk-SK"/>
        </w:rPr>
        <w:t xml:space="preserve">jedna z priorít stratégie v programe, ktorá sa skladá zo skupiny navzájom súvisiacich operácií (aktivít) s konkrétnymi, merateľnými cieľmi. </w:t>
      </w:r>
      <w:r w:rsidRPr="008562C0">
        <w:rPr>
          <w:szCs w:val="19"/>
          <w:lang w:val="sk-SK"/>
        </w:rPr>
        <w:t>V prípade Európskeho námorného a rybárskeho fondu sa pod prioritnou osou rozumie priorita Únie.</w:t>
      </w:r>
    </w:p>
    <w:p w14:paraId="01291B64" w14:textId="613B5FF6"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Projekt</w:t>
      </w:r>
      <w:r w:rsidRPr="008562C0">
        <w:rPr>
          <w:rFonts w:cs="Arial"/>
          <w:szCs w:val="19"/>
          <w:lang w:val="sk-SK"/>
        </w:rPr>
        <w:t xml:space="preserve"> – súhrn aktivít a činností, na ktoré sa vzťahuje poskytnutie pomoci, ktoré popisuje žiadateľ v žiadosti o poskytnutie </w:t>
      </w:r>
      <w:r w:rsidR="009A5D0D">
        <w:rPr>
          <w:rFonts w:cs="Arial"/>
          <w:szCs w:val="19"/>
          <w:lang w:val="sk-SK"/>
        </w:rPr>
        <w:t>NFP</w:t>
      </w:r>
      <w:r w:rsidRPr="008562C0">
        <w:rPr>
          <w:rFonts w:cs="Arial"/>
          <w:szCs w:val="19"/>
          <w:lang w:val="sk-SK"/>
        </w:rPr>
        <w:t xml:space="preserve"> a ktoré realizuje prijímateľ v súlade so zmluvou o poskytnutí NFP, resp. s rozhodnutím o schválení žiadosti o NFP (v prípade, ak je prijímateľ a </w:t>
      </w:r>
      <w:r w:rsidR="00EF7F69">
        <w:rPr>
          <w:rFonts w:cs="Arial"/>
          <w:szCs w:val="19"/>
          <w:lang w:val="sk-SK"/>
        </w:rPr>
        <w:t>poskytovateľ</w:t>
      </w:r>
      <w:r w:rsidRPr="008562C0">
        <w:rPr>
          <w:rFonts w:cs="Arial"/>
          <w:szCs w:val="19"/>
          <w:lang w:val="sk-SK"/>
        </w:rPr>
        <w:t xml:space="preserve"> tá istá osoba).</w:t>
      </w:r>
    </w:p>
    <w:p w14:paraId="01291B65" w14:textId="6B2E7380"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Riadiaci orgán </w:t>
      </w:r>
      <w:r w:rsidRPr="008562C0">
        <w:rPr>
          <w:szCs w:val="19"/>
          <w:lang w:val="sk-SK"/>
        </w:rPr>
        <w:t xml:space="preserve">(ďalej aj „RO“) – </w:t>
      </w:r>
      <w:r w:rsidR="009A5D0D"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9A5D0D" w:rsidRPr="00B33312" w:rsidDel="004C569F">
        <w:rPr>
          <w:lang w:val="sk-SK"/>
        </w:rPr>
        <w:t xml:space="preserve"> </w:t>
      </w:r>
      <w:r w:rsidR="009A5D0D" w:rsidRPr="00B33312">
        <w:rPr>
          <w:lang w:val="sk-SK"/>
        </w:rPr>
        <w:t xml:space="preserve">podľa článku 125 všeobecného nariadenia. Riadiaci orgán je menovaný pre každý OP. V podmienkach SR v súlade s § 7 zákona o príspevku z EŠIF určuje jednotlivé </w:t>
      </w:r>
      <w:r w:rsidR="009A5D0D">
        <w:rPr>
          <w:lang w:val="sk-SK"/>
        </w:rPr>
        <w:t>r</w:t>
      </w:r>
      <w:r w:rsidR="009A5D0D" w:rsidRPr="00B33312">
        <w:rPr>
          <w:lang w:val="sk-SK"/>
        </w:rPr>
        <w:t xml:space="preserve">iadiace orgány vláda SR, ak v tomto ustanovení nie je </w:t>
      </w:r>
      <w:r w:rsidR="009A5D0D">
        <w:rPr>
          <w:lang w:val="sk-SK"/>
        </w:rPr>
        <w:t>uvedené inak. Ak je to účelné, r</w:t>
      </w:r>
      <w:r w:rsidR="009A5D0D" w:rsidRPr="00B33312">
        <w:rPr>
          <w:lang w:val="sk-SK"/>
        </w:rPr>
        <w:t xml:space="preserve">iadiaci orgán môže konať aj prostredníctvom </w:t>
      </w:r>
      <w:r w:rsidR="009A5D0D">
        <w:rPr>
          <w:lang w:val="sk-SK"/>
        </w:rPr>
        <w:t>s</w:t>
      </w:r>
      <w:r w:rsidR="009A5D0D" w:rsidRPr="00B33312">
        <w:rPr>
          <w:lang w:val="sk-SK"/>
        </w:rPr>
        <w:t>prostredkovateľského orgánu</w:t>
      </w:r>
      <w:r w:rsidRPr="008562C0">
        <w:rPr>
          <w:szCs w:val="19"/>
          <w:lang w:val="sk-SK"/>
        </w:rPr>
        <w:t xml:space="preserve">. </w:t>
      </w:r>
    </w:p>
    <w:p w14:paraId="01291B66" w14:textId="4665681A"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Systém riadenia Európskych štrukturálnych a investičných fondov na programové obdobie 2014 – 2020 </w:t>
      </w:r>
      <w:r w:rsidRPr="008562C0">
        <w:rPr>
          <w:rFonts w:cs="Arial"/>
          <w:szCs w:val="19"/>
          <w:lang w:val="sk-SK"/>
        </w:rPr>
        <w:t xml:space="preserve">(ďalej len „SR EŠIF“) - </w:t>
      </w:r>
      <w:r w:rsidRPr="008562C0">
        <w:rPr>
          <w:szCs w:val="19"/>
          <w:lang w:val="sk-SK"/>
        </w:rPr>
        <w:t xml:space="preserve">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 </w:t>
      </w:r>
      <w:hyperlink r:id="rId12" w:history="1">
        <w:r w:rsidR="00C13E0D" w:rsidRPr="008562C0">
          <w:rPr>
            <w:rStyle w:val="Hypertextovprepojenie"/>
            <w:rFonts w:cs="Arial"/>
            <w:szCs w:val="19"/>
            <w:lang w:val="sk-SK"/>
          </w:rPr>
          <w:t>www.partnerskadohoda.gov.sk</w:t>
        </w:r>
      </w:hyperlink>
      <w:r w:rsidR="00C13E0D">
        <w:rPr>
          <w:rStyle w:val="Hypertextovprepojenie"/>
          <w:rFonts w:cs="Arial"/>
          <w:szCs w:val="19"/>
          <w:lang w:val="sk-SK"/>
        </w:rPr>
        <w:t xml:space="preserve"> </w:t>
      </w:r>
      <w:r w:rsidRPr="008562C0">
        <w:rPr>
          <w:szCs w:val="19"/>
          <w:lang w:val="sk-SK"/>
        </w:rPr>
        <w:t xml:space="preserve">v nadväznosti aj na interpretačné pravidlá uvedené v článku 1, ods. 1.3 písm. d) zmluvy; rovnako uvedené platí aj pre dokumenty vydávané na základe Systému riadenia EŠIF v súlade s kapitolou 1.2 ods. 3, písm. a) až c) Základné ustanovenia a rozsah aplikácie. </w:t>
      </w:r>
    </w:p>
    <w:p w14:paraId="01291B67"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Účelnosť</w:t>
      </w:r>
      <w:r w:rsidRPr="008562C0">
        <w:rPr>
          <w:rFonts w:cs="Arial"/>
          <w:szCs w:val="19"/>
          <w:lang w:val="sk-SK"/>
        </w:rPr>
        <w:t xml:space="preserve"> - vzťah medzi určeným účelom vynaloženia výdavkov projektu a skutočným účelom ich vynaloženia. Zásada účelnosti znamená, že žiadateľ je oprávnený použiť poskytnutý NFP iba na účel stanovený v Zmluve o poskytnutí NFP. Účelnosť využitia výdavkov projektu je podmienkou pre dosiahnutie plánovaných výsledkov projektu.</w:t>
      </w:r>
    </w:p>
    <w:p w14:paraId="01291B68"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Vyzvanie</w:t>
      </w:r>
      <w:r w:rsidRPr="008562C0">
        <w:rPr>
          <w:rFonts w:cs="Arial"/>
          <w:szCs w:val="19"/>
          <w:lang w:val="sk-SK"/>
        </w:rPr>
        <w:t xml:space="preserve"> - východiskový metodický a odborný podklad zo strany riadiaceho orgánu určený pre jedného oprávneného žiadateľa, na základe ktorého oprávnený žiadateľ vypracováva a predkladá jeden alebo viac individuálnych projektov.</w:t>
      </w:r>
    </w:p>
    <w:p w14:paraId="01291B69" w14:textId="1FC84FB5"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Zmluva o poskytnutí nenávratného finančného príspevku </w:t>
      </w:r>
      <w:r w:rsidRPr="008562C0">
        <w:rPr>
          <w:szCs w:val="19"/>
          <w:lang w:val="sk-SK"/>
        </w:rPr>
        <w:t xml:space="preserve">- </w:t>
      </w:r>
      <w:r w:rsidRPr="008562C0">
        <w:rPr>
          <w:rFonts w:cs="Arial"/>
          <w:szCs w:val="19"/>
          <w:lang w:val="sk-SK"/>
        </w:rPr>
        <w:t xml:space="preserve">podrobná zmluva o podpore projektu financovaného zo štrukturálnych </w:t>
      </w:r>
      <w:r w:rsidR="00E30025" w:rsidRPr="0073389C">
        <w:rPr>
          <w:rFonts w:cs="Arial"/>
          <w:szCs w:val="19"/>
          <w:lang w:val="sk-SK"/>
        </w:rPr>
        <w:t xml:space="preserve">a investičných </w:t>
      </w:r>
      <w:r w:rsidRPr="008562C0">
        <w:rPr>
          <w:rFonts w:cs="Arial"/>
          <w:szCs w:val="19"/>
          <w:lang w:val="sk-SK"/>
        </w:rPr>
        <w:t xml:space="preserve">fondov </w:t>
      </w:r>
      <w:r w:rsidR="00E30025" w:rsidRPr="0073389C">
        <w:rPr>
          <w:rFonts w:cs="Arial"/>
          <w:szCs w:val="19"/>
          <w:lang w:val="sk-SK"/>
        </w:rPr>
        <w:t xml:space="preserve">alebo Kohézneho fondu a štátneho rozpočtu </w:t>
      </w:r>
      <w:r w:rsidRPr="008562C0">
        <w:rPr>
          <w:rFonts w:cs="Arial"/>
          <w:szCs w:val="19"/>
          <w:lang w:val="sk-SK"/>
        </w:rPr>
        <w:t xml:space="preserve">uzatvorená medzi riadiacim orgánom a prijímateľom, určujúca podmienky poskytnutia </w:t>
      </w:r>
      <w:r w:rsidR="00E30025">
        <w:rPr>
          <w:rFonts w:cs="Arial"/>
          <w:szCs w:val="19"/>
          <w:lang w:val="sk-SK"/>
        </w:rPr>
        <w:t>pomoci</w:t>
      </w:r>
      <w:r w:rsidR="00E30025" w:rsidRPr="008562C0">
        <w:rPr>
          <w:rFonts w:cs="Arial"/>
          <w:szCs w:val="19"/>
          <w:lang w:val="sk-SK"/>
        </w:rPr>
        <w:t xml:space="preserve"> </w:t>
      </w:r>
      <w:r w:rsidRPr="008562C0">
        <w:rPr>
          <w:rFonts w:cs="Arial"/>
          <w:szCs w:val="19"/>
          <w:lang w:val="sk-SK"/>
        </w:rPr>
        <w:t xml:space="preserve">ako aj práva a povinnosti zúčastnených strán. </w:t>
      </w:r>
      <w:r w:rsidR="00E30025" w:rsidRPr="0073389C">
        <w:rPr>
          <w:rFonts w:cs="Arial"/>
          <w:szCs w:val="19"/>
          <w:lang w:val="sk-SK"/>
        </w:rPr>
        <w:t>Zmluva stanovuje práva a povinnosti zmluvných strán ako aj podmienky platné pre podporu projektu prostriedkami verejných rozpočtov, najmä v súlade so zákonom o rozpočtových pravidlách a je uzavretá podľa § 269 ods. 2 obchodného zákonníka a podľa §25 zákona o príspevku z</w:t>
      </w:r>
      <w:r w:rsidR="00E30025">
        <w:rPr>
          <w:rFonts w:cs="Arial"/>
          <w:szCs w:val="19"/>
          <w:lang w:val="sk-SK"/>
        </w:rPr>
        <w:t> </w:t>
      </w:r>
      <w:r w:rsidR="00E30025" w:rsidRPr="0073389C">
        <w:rPr>
          <w:rFonts w:cs="Arial"/>
          <w:szCs w:val="19"/>
          <w:lang w:val="sk-SK"/>
        </w:rPr>
        <w:t>EŠIF</w:t>
      </w:r>
      <w:r w:rsidR="00E30025">
        <w:rPr>
          <w:rFonts w:cs="Arial"/>
          <w:szCs w:val="19"/>
          <w:lang w:val="sk-SK"/>
        </w:rPr>
        <w:t>.</w:t>
      </w:r>
      <w:r w:rsidRPr="008562C0">
        <w:rPr>
          <w:rFonts w:cs="Arial"/>
          <w:szCs w:val="19"/>
          <w:lang w:val="sk-SK"/>
        </w:rPr>
        <w:t xml:space="preserve">Pre potreby tohto materiálu sa pod zmluvou o poskytnutí nenávratného finančného </w:t>
      </w:r>
      <w:r w:rsidR="00E30025" w:rsidRPr="00932977">
        <w:rPr>
          <w:rFonts w:cs="Arial"/>
          <w:szCs w:val="16"/>
          <w:lang w:val="sk-SK"/>
        </w:rPr>
        <w:t xml:space="preserve">rozumie aj v relevantných prípadoch "Rozhodnutie o schválení </w:t>
      </w:r>
      <w:r w:rsidR="00E30025">
        <w:rPr>
          <w:rFonts w:cs="Arial"/>
          <w:szCs w:val="16"/>
          <w:lang w:val="sk-SK"/>
        </w:rPr>
        <w:t>žiadosti o nenávratný finančný príspevok</w:t>
      </w:r>
      <w:r w:rsidR="00E30025" w:rsidRPr="00932977">
        <w:rPr>
          <w:rFonts w:cs="Arial"/>
          <w:szCs w:val="16"/>
          <w:lang w:val="sk-SK"/>
        </w:rPr>
        <w:t>"</w:t>
      </w:r>
      <w:r w:rsidR="00E30025" w:rsidRPr="00932977">
        <w:rPr>
          <w:lang w:val="sk-SK"/>
        </w:rPr>
        <w:t>, kedy je poskytovateľ a prijímateľ tá istá osoba</w:t>
      </w:r>
      <w:r w:rsidRPr="008562C0">
        <w:rPr>
          <w:rFonts w:cs="Arial"/>
          <w:szCs w:val="19"/>
          <w:lang w:val="sk-SK"/>
        </w:rPr>
        <w:t xml:space="preserve">. </w:t>
      </w:r>
    </w:p>
    <w:p w14:paraId="01291B6A"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Žiadateľ o NFP </w:t>
      </w:r>
      <w:r w:rsidRPr="008562C0">
        <w:rPr>
          <w:szCs w:val="19"/>
          <w:lang w:val="sk-SK"/>
        </w:rPr>
        <w:t xml:space="preserve">- </w:t>
      </w:r>
      <w:r w:rsidRPr="008562C0">
        <w:rPr>
          <w:rFonts w:cs="Arial"/>
          <w:szCs w:val="19"/>
          <w:lang w:val="sk-SK"/>
        </w:rPr>
        <w:t>osoba, ktorá žiada o poskytnutie pomoci do uzavretia zmluvy o poskytnutí nenávratného finančného príspevku s riadiacim orgánom alebo v prípadoch, v ktorých na strane prijímateľa a poskytovateľa vystupuje tá istá osoba, do rozhodnutia riadiaceho orgánu o schválení nenávratného finančného príspevku.</w:t>
      </w:r>
    </w:p>
    <w:p w14:paraId="01291B6B" w14:textId="77777777" w:rsidR="001F5AA6" w:rsidRPr="00AE0190" w:rsidRDefault="00933101" w:rsidP="00AE0190">
      <w:pPr>
        <w:pStyle w:val="BodyText1"/>
        <w:numPr>
          <w:ilvl w:val="0"/>
          <w:numId w:val="13"/>
        </w:numPr>
        <w:spacing w:before="120" w:after="120" w:line="288" w:lineRule="auto"/>
        <w:ind w:left="426"/>
        <w:jc w:val="both"/>
        <w:rPr>
          <w:b/>
          <w:lang w:val="sk-SK"/>
        </w:rPr>
      </w:pPr>
      <w:r w:rsidRPr="00AE0190">
        <w:rPr>
          <w:b/>
          <w:szCs w:val="19"/>
          <w:lang w:val="sk-SK"/>
        </w:rPr>
        <w:t>Žiadosť o NFP</w:t>
      </w:r>
      <w:r w:rsidRPr="00AE0190">
        <w:rPr>
          <w:szCs w:val="19"/>
          <w:lang w:val="sk-SK"/>
        </w:rPr>
        <w:t xml:space="preserve"> – (ďalej aj „ŽoNFP“) </w:t>
      </w:r>
      <w:r w:rsidRPr="00AE0190">
        <w:rPr>
          <w:rFonts w:cs="Arial"/>
          <w:szCs w:val="19"/>
          <w:lang w:val="sk-SK"/>
        </w:rPr>
        <w:t>dokument, ktorý pozostáva z formuláru žiadosti o NFP a povinných príloh, ktorým žiadateľ o NFP žiada o poskytnutie NFP a na základe ktorého RO príjme rozhodnutie o žiadosti o NFP.</w:t>
      </w:r>
    </w:p>
    <w:p w14:paraId="01291B6C" w14:textId="77777777" w:rsidR="00574428" w:rsidRPr="0017594C" w:rsidRDefault="00574428" w:rsidP="008979DA">
      <w:pPr>
        <w:pStyle w:val="Nadpis1"/>
        <w:jc w:val="both"/>
        <w:rPr>
          <w:lang w:val="sk-SK"/>
        </w:rPr>
      </w:pPr>
      <w:bookmarkStart w:id="27" w:name="_Toc440375090"/>
      <w:r w:rsidRPr="0017594C">
        <w:rPr>
          <w:lang w:val="sk-SK"/>
        </w:rPr>
        <w:lastRenderedPageBreak/>
        <w:t>Schvaľovanie žiadostí o</w:t>
      </w:r>
      <w:r w:rsidR="00DF2BBA" w:rsidRPr="0017594C">
        <w:rPr>
          <w:lang w:val="sk-SK"/>
        </w:rPr>
        <w:t> </w:t>
      </w:r>
      <w:r w:rsidRPr="0017594C">
        <w:rPr>
          <w:lang w:val="sk-SK"/>
        </w:rPr>
        <w:t>NFP</w:t>
      </w:r>
      <w:bookmarkEnd w:id="27"/>
    </w:p>
    <w:p w14:paraId="01291B6D" w14:textId="77777777" w:rsidR="00933101" w:rsidRPr="0017594C" w:rsidRDefault="00933101" w:rsidP="00933101">
      <w:pPr>
        <w:pStyle w:val="BodyText1"/>
        <w:spacing w:line="288" w:lineRule="auto"/>
        <w:jc w:val="both"/>
        <w:rPr>
          <w:lang w:val="sk-SK"/>
        </w:rPr>
      </w:pPr>
      <w:r w:rsidRPr="0017594C">
        <w:rPr>
          <w:lang w:val="sk-SK"/>
        </w:rPr>
        <w:t xml:space="preserve">V súlade s čl. 47 </w:t>
      </w:r>
      <w:r>
        <w:rPr>
          <w:lang w:val="sk-SK"/>
        </w:rPr>
        <w:t>všeobecného nariadenia</w:t>
      </w:r>
      <w:r w:rsidRPr="0017594C">
        <w:rPr>
          <w:lang w:val="sk-SK"/>
        </w:rPr>
        <w:t xml:space="preserve"> a schváleným systémom riadenia EŠIF je RO povinný do troch mesiacov od dátumu oznámenia rozhodnutia EK o prijatí programu členskému štátu zriadiť monitorovací výbor na monitorovanie OP. Medzi funkcie spadajúce do pôsobnosti MV spadá aj funkcia schvaľovania kritérií pre výber financovaných operácií do šiestich mesiacov od vydania rozhodnutia o schválení OP EVS. </w:t>
      </w:r>
      <w:r>
        <w:rPr>
          <w:lang w:val="sk-SK"/>
        </w:rPr>
        <w:t>Kritériá pre výber projektov</w:t>
      </w:r>
      <w:r w:rsidRPr="0017594C">
        <w:rPr>
          <w:lang w:val="sk-SK"/>
        </w:rPr>
        <w:t xml:space="preserve"> </w:t>
      </w:r>
      <w:r>
        <w:rPr>
          <w:lang w:val="sk-SK"/>
        </w:rPr>
        <w:t xml:space="preserve">OP EVS </w:t>
      </w:r>
      <w:r w:rsidRPr="0017594C">
        <w:rPr>
          <w:lang w:val="sk-SK"/>
        </w:rPr>
        <w:t xml:space="preserve">schválené MV sú </w:t>
      </w:r>
      <w:r>
        <w:rPr>
          <w:lang w:val="sk-SK"/>
        </w:rPr>
        <w:t xml:space="preserve">i s pridaným komentárom pre uľahčenie aplikácie jednotlivých hodnotiacoch kritérií </w:t>
      </w:r>
      <w:r w:rsidRPr="0017594C">
        <w:rPr>
          <w:lang w:val="sk-SK"/>
        </w:rPr>
        <w:t xml:space="preserve">prílohou tejto príručky </w:t>
      </w:r>
      <w:r w:rsidRPr="0016282B">
        <w:rPr>
          <w:lang w:val="sk-SK"/>
        </w:rPr>
        <w:t>(príloha č. 1)</w:t>
      </w:r>
      <w:r w:rsidRPr="0017594C">
        <w:rPr>
          <w:lang w:val="sk-SK"/>
        </w:rPr>
        <w:t>.</w:t>
      </w:r>
    </w:p>
    <w:p w14:paraId="01291B6E" w14:textId="77777777" w:rsidR="00933101" w:rsidRPr="0017594C" w:rsidRDefault="00933101" w:rsidP="00933101">
      <w:pPr>
        <w:pStyle w:val="BodyText1"/>
        <w:spacing w:line="288" w:lineRule="auto"/>
        <w:jc w:val="both"/>
        <w:rPr>
          <w:lang w:val="sk-SK"/>
        </w:rPr>
      </w:pPr>
    </w:p>
    <w:p w14:paraId="01291B6F" w14:textId="77777777" w:rsidR="00933101" w:rsidRDefault="00933101" w:rsidP="00933101">
      <w:pPr>
        <w:pStyle w:val="BodyText1"/>
        <w:spacing w:line="288" w:lineRule="auto"/>
        <w:jc w:val="both"/>
        <w:rPr>
          <w:lang w:val="sk-SK"/>
        </w:rPr>
      </w:pPr>
      <w:r w:rsidRPr="0017594C">
        <w:rPr>
          <w:lang w:val="sk-SK"/>
        </w:rPr>
        <w:t xml:space="preserve">Proces schvaľovania žiadosti o NFP začína doručením žiadosti o NFP na RO a končí vydaním rozhodnutia RO o žiadosti o NFP (schválení/neschválení žiadosti alebo o zastavení konania) resp. rozhodnutím o opravnom prostriedku alebo zmenou rozhodnutia o neschválení podľa § 21 zákona o príspevku z EŠIF v prípade využitia zásobníka projektov. Žiadosti o NFP sú predkladané elektronicky prostredníctvom verejnej časti ITMS2014+ a v písomnej (tlačenej) forme na adresu určenú vo výzve (pri národných projektoch </w:t>
      </w:r>
      <w:r>
        <w:rPr>
          <w:lang w:val="sk-SK"/>
        </w:rPr>
        <w:t>(</w:t>
      </w:r>
      <w:r w:rsidRPr="007253E1">
        <w:rPr>
          <w:lang w:val="sk-SK"/>
        </w:rPr>
        <w:t xml:space="preserve">ďalej aj </w:t>
      </w:r>
      <w:r>
        <w:rPr>
          <w:lang w:val="sk-SK"/>
        </w:rPr>
        <w:t xml:space="preserve">„NP“) </w:t>
      </w:r>
      <w:r w:rsidRPr="0017594C">
        <w:rPr>
          <w:lang w:val="sk-SK"/>
        </w:rPr>
        <w:t>príjem žiadosti o NFP prebieha na základe vyzvania). Žiadosti o NFP po doručení na oddelenie monitorovania a hodnotenia (</w:t>
      </w:r>
      <w:r w:rsidRPr="009A2E87">
        <w:rPr>
          <w:lang w:val="sk-SK"/>
        </w:rPr>
        <w:t xml:space="preserve">ďalej aj </w:t>
      </w:r>
      <w:r>
        <w:rPr>
          <w:lang w:val="sk-SK"/>
        </w:rPr>
        <w:t>„</w:t>
      </w:r>
      <w:r w:rsidRPr="0017594C">
        <w:rPr>
          <w:lang w:val="sk-SK"/>
        </w:rPr>
        <w:t>OMaH</w:t>
      </w:r>
      <w:r>
        <w:rPr>
          <w:lang w:val="sk-SK"/>
        </w:rPr>
        <w:t>“</w:t>
      </w:r>
      <w:r w:rsidRPr="0017594C">
        <w:rPr>
          <w:lang w:val="sk-SK"/>
        </w:rPr>
        <w:t>) prechádzajú procesom administratívneho overovania a v prípade splnenia všetkých podmienok poskytnutia príspevku, ktorých overenie je súčasťou administratívneho overenia, je ŽoNFP postúpená na odborné hodnotenie. Poslednú (neobligatórnu) časť celého procesu schvaľovania žiadostí o NFP predstavujú opravné prostriedky.</w:t>
      </w:r>
    </w:p>
    <w:p w14:paraId="01291B70" w14:textId="77777777" w:rsidR="00273D41" w:rsidRPr="0017594C" w:rsidRDefault="002D391E" w:rsidP="00512842">
      <w:pPr>
        <w:pStyle w:val="BodyText1"/>
        <w:spacing w:line="288" w:lineRule="auto"/>
        <w:jc w:val="both"/>
        <w:rPr>
          <w:lang w:val="sk-SK"/>
        </w:rPr>
      </w:pPr>
      <w:r w:rsidRPr="0017594C">
        <w:rPr>
          <w:lang w:val="sk-SK"/>
        </w:rPr>
        <w:t xml:space="preserve"> </w:t>
      </w:r>
    </w:p>
    <w:p w14:paraId="01291B71" w14:textId="77777777" w:rsidR="008C5965" w:rsidRPr="0017594C" w:rsidRDefault="002D391E" w:rsidP="008979DA">
      <w:pPr>
        <w:pStyle w:val="Nadpis2"/>
        <w:spacing w:line="288" w:lineRule="auto"/>
        <w:jc w:val="both"/>
        <w:rPr>
          <w:lang w:val="sk-SK"/>
        </w:rPr>
      </w:pPr>
      <w:bookmarkStart w:id="28" w:name="_Toc440375091"/>
      <w:r w:rsidRPr="0017594C">
        <w:rPr>
          <w:lang w:val="sk-SK"/>
        </w:rPr>
        <w:t>Administratívne overenie</w:t>
      </w:r>
      <w:r w:rsidR="008C5965" w:rsidRPr="0017594C">
        <w:rPr>
          <w:lang w:val="sk-SK"/>
        </w:rPr>
        <w:t xml:space="preserve"> žiadostí o NFP</w:t>
      </w:r>
      <w:bookmarkEnd w:id="28"/>
    </w:p>
    <w:p w14:paraId="01291B72" w14:textId="77777777" w:rsidR="00933101" w:rsidRDefault="00933101" w:rsidP="00933101">
      <w:pPr>
        <w:pStyle w:val="BodyText1"/>
        <w:spacing w:line="288" w:lineRule="auto"/>
        <w:jc w:val="both"/>
        <w:rPr>
          <w:lang w:val="sk-SK"/>
        </w:rPr>
      </w:pPr>
      <w:r w:rsidRPr="0017594C">
        <w:rPr>
          <w:lang w:val="sk-SK"/>
        </w:rPr>
        <w:t>V prvej fáze schvaľovania žiadostí o NFP zodpovední pracovníci RO overujú splnenie podmienky doručenia ŽoNFP riadne, včas a vo forme určenej RO. Následne je overené splnenie všetkých vo výzve definovaných podmienok poskytnutia pomoci. V prípade ich splnenia je ŽoNFP postúpená na odborné hodnotenie.</w:t>
      </w:r>
    </w:p>
    <w:p w14:paraId="01291B73" w14:textId="77777777" w:rsidR="00933101" w:rsidRDefault="00933101" w:rsidP="00933101">
      <w:pPr>
        <w:pStyle w:val="BodyText1"/>
        <w:spacing w:line="288" w:lineRule="auto"/>
        <w:jc w:val="both"/>
        <w:rPr>
          <w:lang w:val="sk-SK"/>
        </w:rPr>
      </w:pPr>
    </w:p>
    <w:p w14:paraId="01291B74" w14:textId="77777777" w:rsidR="00F55126" w:rsidRPr="0017594C" w:rsidRDefault="008C5965" w:rsidP="008979DA">
      <w:pPr>
        <w:pStyle w:val="Nadpis2"/>
        <w:spacing w:line="288" w:lineRule="auto"/>
        <w:jc w:val="both"/>
        <w:rPr>
          <w:lang w:val="sk-SK"/>
        </w:rPr>
      </w:pPr>
      <w:bookmarkStart w:id="29" w:name="_Toc440375092"/>
      <w:r w:rsidRPr="0017594C">
        <w:rPr>
          <w:lang w:val="sk-SK"/>
        </w:rPr>
        <w:t xml:space="preserve">Odborné hodnotenie </w:t>
      </w:r>
      <w:r w:rsidR="000B525C" w:rsidRPr="0017594C">
        <w:rPr>
          <w:lang w:val="sk-SK"/>
        </w:rPr>
        <w:t xml:space="preserve">a výber </w:t>
      </w:r>
      <w:r w:rsidRPr="0017594C">
        <w:rPr>
          <w:lang w:val="sk-SK"/>
        </w:rPr>
        <w:t>žiadostí o</w:t>
      </w:r>
      <w:r w:rsidR="00CF2036" w:rsidRPr="0017594C">
        <w:rPr>
          <w:lang w:val="sk-SK"/>
        </w:rPr>
        <w:t> </w:t>
      </w:r>
      <w:r w:rsidRPr="0017594C">
        <w:rPr>
          <w:lang w:val="sk-SK"/>
        </w:rPr>
        <w:t>NFP</w:t>
      </w:r>
      <w:bookmarkEnd w:id="29"/>
    </w:p>
    <w:p w14:paraId="01291B75" w14:textId="77777777" w:rsidR="00933101" w:rsidRPr="0017594C" w:rsidRDefault="00933101" w:rsidP="00933101">
      <w:pPr>
        <w:pStyle w:val="Default"/>
        <w:spacing w:before="120" w:after="120" w:line="288" w:lineRule="auto"/>
        <w:jc w:val="both"/>
        <w:rPr>
          <w:rFonts w:cs="Times New Roman"/>
          <w:sz w:val="19"/>
          <w:szCs w:val="19"/>
          <w:lang w:val="sk-SK"/>
        </w:rPr>
      </w:pPr>
      <w:r w:rsidRPr="0017594C">
        <w:rPr>
          <w:rFonts w:cs="Times New Roman"/>
          <w:sz w:val="19"/>
          <w:szCs w:val="19"/>
          <w:lang w:val="sk-SK"/>
        </w:rPr>
        <w:t xml:space="preserve">Cieľom procesu odborného hodnotenia ŽoNFP je vykonať odborné, objektívne, nezávislé a transparentné posúdenie súladu ŽoNFP s </w:t>
      </w:r>
      <w:r>
        <w:rPr>
          <w:rFonts w:cs="Times New Roman"/>
          <w:sz w:val="19"/>
          <w:szCs w:val="19"/>
          <w:lang w:val="sk-SK"/>
        </w:rPr>
        <w:t>k</w:t>
      </w:r>
      <w:r w:rsidRPr="0017594C">
        <w:rPr>
          <w:rFonts w:cs="Times New Roman"/>
          <w:sz w:val="19"/>
          <w:szCs w:val="19"/>
          <w:lang w:val="sk-SK"/>
        </w:rPr>
        <w:t xml:space="preserve">ritériami </w:t>
      </w:r>
      <w:r>
        <w:rPr>
          <w:rFonts w:cs="Times New Roman"/>
          <w:sz w:val="19"/>
          <w:szCs w:val="19"/>
          <w:lang w:val="sk-SK"/>
        </w:rPr>
        <w:t>pre výber projektov schválenými M</w:t>
      </w:r>
      <w:r w:rsidRPr="0017594C">
        <w:rPr>
          <w:rFonts w:cs="Times New Roman"/>
          <w:sz w:val="19"/>
          <w:szCs w:val="19"/>
          <w:lang w:val="sk-SK"/>
        </w:rPr>
        <w:t xml:space="preserve">onitorovacím výborom pre OP EVS. </w:t>
      </w:r>
    </w:p>
    <w:p w14:paraId="01291B76" w14:textId="77777777" w:rsidR="00933101" w:rsidRDefault="00933101" w:rsidP="00933101">
      <w:pPr>
        <w:pStyle w:val="BodyText1"/>
        <w:spacing w:before="120" w:after="120" w:line="288" w:lineRule="auto"/>
        <w:jc w:val="both"/>
        <w:rPr>
          <w:szCs w:val="19"/>
          <w:lang w:val="sk-SK"/>
        </w:rPr>
      </w:pPr>
      <w:r w:rsidRPr="0017594C">
        <w:rPr>
          <w:lang w:val="sk-SK"/>
        </w:rPr>
        <w:t>Postupy</w:t>
      </w:r>
      <w:r w:rsidRPr="0017594C">
        <w:rPr>
          <w:szCs w:val="19"/>
          <w:lang w:val="sk-SK"/>
        </w:rPr>
        <w:t xml:space="preserve"> a zásady hodnotenia ŽoNFP sú bližšie popísané v ďalšej časti tejto príručky.</w:t>
      </w:r>
    </w:p>
    <w:p w14:paraId="01291B77" w14:textId="77777777" w:rsidR="00ED341A" w:rsidRPr="0017594C" w:rsidRDefault="00ED341A" w:rsidP="00512842">
      <w:pPr>
        <w:pStyle w:val="BodyText1"/>
        <w:spacing w:before="120" w:after="120" w:line="288" w:lineRule="auto"/>
        <w:jc w:val="both"/>
        <w:rPr>
          <w:szCs w:val="19"/>
          <w:lang w:val="sk-SK"/>
        </w:rPr>
      </w:pPr>
    </w:p>
    <w:p w14:paraId="01291B78" w14:textId="77777777" w:rsidR="00EF3988" w:rsidRPr="0017594C" w:rsidRDefault="008C5965" w:rsidP="008979DA">
      <w:pPr>
        <w:pStyle w:val="Nadpis2"/>
        <w:spacing w:line="288" w:lineRule="auto"/>
        <w:jc w:val="both"/>
        <w:rPr>
          <w:lang w:val="sk-SK"/>
        </w:rPr>
      </w:pPr>
      <w:bookmarkStart w:id="30" w:name="_Toc440375093"/>
      <w:r w:rsidRPr="0017594C">
        <w:rPr>
          <w:lang w:val="sk-SK"/>
        </w:rPr>
        <w:t>Vydávanie rozhodnutí</w:t>
      </w:r>
      <w:bookmarkEnd w:id="30"/>
    </w:p>
    <w:p w14:paraId="01291B79" w14:textId="77777777" w:rsidR="00933101" w:rsidRPr="0017594C" w:rsidRDefault="00933101" w:rsidP="00933101">
      <w:pPr>
        <w:pStyle w:val="Default"/>
        <w:spacing w:line="288" w:lineRule="auto"/>
        <w:jc w:val="both"/>
        <w:rPr>
          <w:rFonts w:cs="Times New Roman"/>
          <w:sz w:val="19"/>
          <w:szCs w:val="48"/>
          <w:lang w:val="sk-SK"/>
        </w:rPr>
      </w:pPr>
      <w:r w:rsidRPr="0017594C">
        <w:rPr>
          <w:rFonts w:cs="Times New Roman"/>
          <w:sz w:val="19"/>
          <w:szCs w:val="48"/>
          <w:lang w:val="sk-SK"/>
        </w:rPr>
        <w:t>ŽoNFP v odbornom hodnotení splnia alebo nesplnia kritériá pre výber projektov. RO následne vydáva rozhodnutie o schválení</w:t>
      </w:r>
      <w:r w:rsidRPr="00B519B4">
        <w:rPr>
          <w:rFonts w:cs="Times New Roman"/>
          <w:sz w:val="19"/>
          <w:szCs w:val="48"/>
          <w:lang w:val="sk-SK"/>
        </w:rPr>
        <w:t xml:space="preserve"> prípadne neschválení žiadosti o NFP alebo rozhodnutie o zastavení konania </w:t>
      </w:r>
      <w:r w:rsidRPr="0017594C">
        <w:rPr>
          <w:rFonts w:cs="Times New Roman"/>
          <w:sz w:val="19"/>
          <w:szCs w:val="48"/>
          <w:lang w:val="sk-SK"/>
        </w:rPr>
        <w:t xml:space="preserve">o žiadosti o NFP. </w:t>
      </w:r>
      <w:r w:rsidRPr="0017594C">
        <w:rPr>
          <w:sz w:val="19"/>
          <w:szCs w:val="48"/>
          <w:lang w:val="sk-SK"/>
        </w:rPr>
        <w:t>Rozhodnutím o schválení ŽoNFP RO konštatuje splnenie všetkých podmienok poskytnutia príspevku stanovených vo výzve</w:t>
      </w:r>
      <w:r>
        <w:rPr>
          <w:sz w:val="19"/>
          <w:szCs w:val="48"/>
          <w:lang w:val="sk-SK"/>
        </w:rPr>
        <w:t>/vyzvaní</w:t>
      </w:r>
      <w:r w:rsidRPr="0017594C">
        <w:rPr>
          <w:sz w:val="19"/>
          <w:szCs w:val="48"/>
          <w:lang w:val="sk-SK"/>
        </w:rPr>
        <w:t xml:space="preserve"> a zároveň deklaruje dostatok finančných prostriedkov na financovanie schváleného projektu na základe alokácie určenej vo výzve</w:t>
      </w:r>
      <w:r>
        <w:rPr>
          <w:sz w:val="19"/>
          <w:szCs w:val="48"/>
          <w:lang w:val="sk-SK"/>
        </w:rPr>
        <w:t>/vyzvaní</w:t>
      </w:r>
      <w:r w:rsidRPr="0017594C">
        <w:rPr>
          <w:sz w:val="19"/>
          <w:szCs w:val="48"/>
          <w:lang w:val="sk-SK"/>
        </w:rPr>
        <w:t xml:space="preserve">. </w:t>
      </w:r>
    </w:p>
    <w:p w14:paraId="01291B7A" w14:textId="77777777" w:rsidR="00933101" w:rsidRPr="0017594C" w:rsidRDefault="00933101" w:rsidP="00933101">
      <w:pPr>
        <w:autoSpaceDE w:val="0"/>
        <w:autoSpaceDN w:val="0"/>
        <w:adjustRightInd w:val="0"/>
        <w:spacing w:line="288" w:lineRule="auto"/>
        <w:jc w:val="both"/>
        <w:rPr>
          <w:color w:val="000000"/>
          <w:szCs w:val="48"/>
          <w:lang w:val="sk-SK"/>
        </w:rPr>
      </w:pPr>
      <w:r w:rsidRPr="0017594C">
        <w:rPr>
          <w:color w:val="000000"/>
          <w:szCs w:val="48"/>
          <w:lang w:val="sk-SK"/>
        </w:rPr>
        <w:t xml:space="preserve">V prípade schválenia žiadosti o NFP </w:t>
      </w:r>
      <w:r>
        <w:rPr>
          <w:color w:val="000000"/>
          <w:szCs w:val="48"/>
          <w:lang w:val="sk-SK"/>
        </w:rPr>
        <w:t>pri dopytovo-orientovaných projektoch (</w:t>
      </w:r>
      <w:r w:rsidRPr="007253E1">
        <w:rPr>
          <w:color w:val="000000"/>
          <w:szCs w:val="48"/>
          <w:lang w:val="sk-SK"/>
        </w:rPr>
        <w:t xml:space="preserve">ďalej aj </w:t>
      </w:r>
      <w:r>
        <w:rPr>
          <w:color w:val="000000"/>
          <w:szCs w:val="48"/>
          <w:lang w:val="sk-SK"/>
        </w:rPr>
        <w:t xml:space="preserve">„DOP“) </w:t>
      </w:r>
      <w:r w:rsidRPr="0017594C">
        <w:rPr>
          <w:color w:val="000000"/>
          <w:szCs w:val="48"/>
          <w:lang w:val="sk-SK"/>
        </w:rPr>
        <w:t>uzatvára RO so žiadateľom zmluvu o poskytnutí NFP. V prípade nesúhlasu s rozhodnutím RO môže žiadateľ využiť existujúce opravné prostriedky.</w:t>
      </w:r>
    </w:p>
    <w:p w14:paraId="01291B7B" w14:textId="77777777" w:rsidR="008323D6" w:rsidRPr="0017594C" w:rsidRDefault="008323D6" w:rsidP="00512842">
      <w:pPr>
        <w:pStyle w:val="BodyText1"/>
        <w:jc w:val="both"/>
        <w:rPr>
          <w:lang w:val="sk-SK"/>
        </w:rPr>
      </w:pPr>
    </w:p>
    <w:p w14:paraId="01291B7C" w14:textId="77777777" w:rsidR="00AF05C9" w:rsidRPr="0017594C" w:rsidRDefault="00A570A0" w:rsidP="008979DA">
      <w:pPr>
        <w:pStyle w:val="Nadpis1"/>
        <w:ind w:left="426" w:hanging="426"/>
        <w:rPr>
          <w:lang w:val="sk-SK"/>
        </w:rPr>
      </w:pPr>
      <w:bookmarkStart w:id="31" w:name="_Toc440375094"/>
      <w:r w:rsidRPr="0017594C">
        <w:rPr>
          <w:lang w:val="sk-SK"/>
        </w:rPr>
        <w:lastRenderedPageBreak/>
        <w:t>P</w:t>
      </w:r>
      <w:r w:rsidR="00AF05C9" w:rsidRPr="0017594C">
        <w:rPr>
          <w:lang w:val="sk-SK"/>
        </w:rPr>
        <w:t>opis procesov odborného hodnotenia</w:t>
      </w:r>
      <w:bookmarkEnd w:id="31"/>
    </w:p>
    <w:p w14:paraId="01291B7D" w14:textId="77777777" w:rsidR="00DE0666" w:rsidRPr="00BC275B" w:rsidRDefault="00DE0666" w:rsidP="00BC275B">
      <w:pPr>
        <w:spacing w:before="120" w:after="120" w:line="288" w:lineRule="auto"/>
        <w:jc w:val="both"/>
        <w:rPr>
          <w:rFonts w:asciiTheme="minorHAnsi" w:hAnsiTheme="minorHAnsi" w:cstheme="minorHAnsi"/>
          <w:szCs w:val="19"/>
          <w:lang w:val="sk-SK"/>
        </w:rPr>
      </w:pPr>
      <w:r w:rsidRPr="00BC275B">
        <w:rPr>
          <w:rFonts w:asciiTheme="minorHAnsi" w:hAnsiTheme="minorHAnsi" w:cstheme="minorHAnsi"/>
          <w:szCs w:val="19"/>
          <w:lang w:val="sk-SK"/>
        </w:rPr>
        <w:t>Samotnému výkonu odborného hodnotenia ŽoNFP</w:t>
      </w:r>
      <w:r w:rsidRPr="00BC275B" w:rsidDel="00574B8E">
        <w:rPr>
          <w:rFonts w:asciiTheme="minorHAnsi" w:hAnsiTheme="minorHAnsi" w:cstheme="minorHAnsi"/>
          <w:szCs w:val="19"/>
          <w:lang w:val="sk-SK"/>
        </w:rPr>
        <w:t xml:space="preserve"> </w:t>
      </w:r>
      <w:r w:rsidRPr="00BC275B">
        <w:rPr>
          <w:rFonts w:asciiTheme="minorHAnsi" w:hAnsiTheme="minorHAnsi" w:cstheme="minorHAnsi"/>
          <w:szCs w:val="19"/>
          <w:lang w:val="sk-SK"/>
        </w:rPr>
        <w:t>predchádza:</w:t>
      </w:r>
    </w:p>
    <w:p w14:paraId="01291B7E"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vypracovanie a schválenie kritérií pre výber projektov</w:t>
      </w:r>
      <w:r w:rsidR="00BC275B">
        <w:rPr>
          <w:rFonts w:asciiTheme="minorHAnsi" w:eastAsia="Times" w:hAnsiTheme="minorHAnsi" w:cstheme="minorHAnsi"/>
          <w:color w:val="000000"/>
          <w:szCs w:val="20"/>
          <w:lang w:val="sk-SK"/>
        </w:rPr>
        <w:t xml:space="preserve"> M</w:t>
      </w:r>
      <w:r w:rsidR="00E96739" w:rsidRPr="00BC275B">
        <w:rPr>
          <w:rFonts w:asciiTheme="minorHAnsi" w:eastAsia="Times" w:hAnsiTheme="minorHAnsi" w:cstheme="minorHAnsi"/>
          <w:color w:val="000000"/>
          <w:szCs w:val="20"/>
          <w:lang w:val="sk-SK"/>
        </w:rPr>
        <w:t>onitorovacím výborom</w:t>
      </w:r>
      <w:r w:rsidR="00BC275B">
        <w:rPr>
          <w:rFonts w:asciiTheme="minorHAnsi" w:eastAsia="Times" w:hAnsiTheme="minorHAnsi" w:cstheme="minorHAnsi"/>
          <w:color w:val="000000"/>
          <w:szCs w:val="20"/>
          <w:lang w:val="sk-SK"/>
        </w:rPr>
        <w:t xml:space="preserve"> pre OP EVS</w:t>
      </w:r>
      <w:r w:rsidRPr="00BC275B">
        <w:rPr>
          <w:rFonts w:asciiTheme="minorHAnsi" w:eastAsia="Times" w:hAnsiTheme="minorHAnsi" w:cstheme="minorHAnsi"/>
          <w:color w:val="000000"/>
          <w:szCs w:val="20"/>
          <w:lang w:val="sk-SK"/>
        </w:rPr>
        <w:t>;</w:t>
      </w:r>
    </w:p>
    <w:p w14:paraId="01291B7F" w14:textId="77777777" w:rsidR="00E96739" w:rsidRPr="00BC275B" w:rsidRDefault="004F7705"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w:t>
      </w:r>
      <w:r w:rsidR="00E96739" w:rsidRPr="00BC275B">
        <w:rPr>
          <w:rFonts w:asciiTheme="minorHAnsi" w:eastAsia="Times" w:hAnsiTheme="minorHAnsi" w:cstheme="minorHAnsi"/>
          <w:color w:val="000000"/>
          <w:szCs w:val="20"/>
          <w:lang w:val="sk-SK"/>
        </w:rPr>
        <w:t xml:space="preserve">ýzva na </w:t>
      </w:r>
      <w:r w:rsidR="00DE0666" w:rsidRPr="00BC275B">
        <w:rPr>
          <w:rFonts w:asciiTheme="minorHAnsi" w:eastAsia="Times" w:hAnsiTheme="minorHAnsi" w:cstheme="minorHAnsi"/>
          <w:color w:val="000000"/>
          <w:szCs w:val="20"/>
          <w:lang w:val="sk-SK"/>
        </w:rPr>
        <w:t xml:space="preserve">výber </w:t>
      </w:r>
      <w:r w:rsidR="00FA0E96" w:rsidRPr="00BC275B">
        <w:rPr>
          <w:rFonts w:asciiTheme="minorHAnsi" w:eastAsia="Times" w:hAnsiTheme="minorHAnsi" w:cstheme="minorHAnsi"/>
          <w:color w:val="000000"/>
          <w:szCs w:val="20"/>
          <w:lang w:val="sk-SK"/>
        </w:rPr>
        <w:t xml:space="preserve">odborných </w:t>
      </w:r>
      <w:r w:rsidR="00DE0666" w:rsidRPr="00BC275B">
        <w:rPr>
          <w:rFonts w:asciiTheme="minorHAnsi" w:eastAsia="Times" w:hAnsiTheme="minorHAnsi" w:cstheme="minorHAnsi"/>
          <w:color w:val="000000"/>
          <w:szCs w:val="20"/>
          <w:lang w:val="sk-SK"/>
        </w:rPr>
        <w:t>hodnotiteľov</w:t>
      </w:r>
      <w:r w:rsidR="00C82581" w:rsidRPr="00BC275B">
        <w:rPr>
          <w:rFonts w:asciiTheme="minorHAnsi" w:eastAsia="Times" w:hAnsiTheme="minorHAnsi" w:cstheme="minorHAnsi"/>
          <w:color w:val="000000"/>
          <w:szCs w:val="20"/>
          <w:lang w:val="sk-SK"/>
        </w:rPr>
        <w:t>;</w:t>
      </w:r>
      <w:r w:rsidR="00DE0666" w:rsidRPr="00BC275B">
        <w:rPr>
          <w:rFonts w:asciiTheme="minorHAnsi" w:eastAsia="Times" w:hAnsiTheme="minorHAnsi" w:cstheme="minorHAnsi"/>
          <w:color w:val="000000"/>
          <w:szCs w:val="20"/>
          <w:lang w:val="sk-SK"/>
        </w:rPr>
        <w:t xml:space="preserve"> </w:t>
      </w:r>
    </w:p>
    <w:p w14:paraId="01291B80" w14:textId="77777777" w:rsidR="00DE0666" w:rsidRPr="00BC275B" w:rsidRDefault="004F7705"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p</w:t>
      </w:r>
      <w:r w:rsidR="00E96739" w:rsidRPr="00BC275B">
        <w:rPr>
          <w:rFonts w:asciiTheme="minorHAnsi" w:eastAsia="Times" w:hAnsiTheme="minorHAnsi" w:cstheme="minorHAnsi"/>
          <w:color w:val="000000"/>
          <w:szCs w:val="20"/>
          <w:lang w:val="sk-SK"/>
        </w:rPr>
        <w:t>riraďovanie</w:t>
      </w:r>
      <w:r w:rsidR="00DE0666" w:rsidRPr="00BC275B">
        <w:rPr>
          <w:rFonts w:asciiTheme="minorHAnsi" w:eastAsia="Times" w:hAnsiTheme="minorHAnsi" w:cstheme="minorHAnsi"/>
          <w:color w:val="000000"/>
          <w:szCs w:val="20"/>
          <w:lang w:val="sk-SK"/>
        </w:rPr>
        <w:t xml:space="preserve"> jednotlivý</w:t>
      </w:r>
      <w:r w:rsidR="00E96739" w:rsidRPr="00BC275B">
        <w:rPr>
          <w:rFonts w:asciiTheme="minorHAnsi" w:eastAsia="Times" w:hAnsiTheme="minorHAnsi" w:cstheme="minorHAnsi"/>
          <w:color w:val="000000"/>
          <w:szCs w:val="20"/>
          <w:lang w:val="sk-SK"/>
        </w:rPr>
        <w:t xml:space="preserve">ch </w:t>
      </w:r>
      <w:r w:rsidR="00DE0666" w:rsidRPr="00BC275B">
        <w:rPr>
          <w:rFonts w:asciiTheme="minorHAnsi" w:eastAsia="Times" w:hAnsiTheme="minorHAnsi" w:cstheme="minorHAnsi"/>
          <w:color w:val="000000"/>
          <w:szCs w:val="20"/>
          <w:lang w:val="sk-SK"/>
        </w:rPr>
        <w:t>hodnotiteľo</w:t>
      </w:r>
      <w:r w:rsidR="00E96739" w:rsidRPr="00BC275B">
        <w:rPr>
          <w:rFonts w:asciiTheme="minorHAnsi" w:eastAsia="Times" w:hAnsiTheme="minorHAnsi" w:cstheme="minorHAnsi"/>
          <w:color w:val="000000"/>
          <w:szCs w:val="20"/>
          <w:lang w:val="sk-SK"/>
        </w:rPr>
        <w:t>v k ŽoNFP</w:t>
      </w:r>
      <w:r w:rsidR="002B0D1F" w:rsidRPr="002B0D1F">
        <w:rPr>
          <w:rFonts w:asciiTheme="minorHAnsi" w:eastAsia="Times" w:hAnsiTheme="minorHAnsi" w:cstheme="minorHAnsi"/>
          <w:color w:val="000000"/>
          <w:szCs w:val="20"/>
          <w:lang w:val="sk-SK"/>
        </w:rPr>
        <w:t xml:space="preserve"> </w:t>
      </w:r>
      <w:r w:rsidR="002B0D1F" w:rsidRPr="00BC275B">
        <w:rPr>
          <w:rFonts w:asciiTheme="minorHAnsi" w:eastAsia="Times" w:hAnsiTheme="minorHAnsi" w:cstheme="minorHAnsi"/>
          <w:color w:val="000000"/>
          <w:szCs w:val="20"/>
          <w:lang w:val="sk-SK"/>
        </w:rPr>
        <w:t>náhodným výberom</w:t>
      </w:r>
      <w:r w:rsidR="00DE0666" w:rsidRPr="00BC275B">
        <w:rPr>
          <w:rFonts w:asciiTheme="minorHAnsi" w:eastAsia="Times" w:hAnsiTheme="minorHAnsi" w:cstheme="minorHAnsi"/>
          <w:color w:val="000000"/>
          <w:szCs w:val="20"/>
          <w:lang w:val="sk-SK"/>
        </w:rPr>
        <w:t>;</w:t>
      </w:r>
    </w:p>
    <w:p w14:paraId="01291B81"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školenie </w:t>
      </w:r>
      <w:r w:rsidR="0023672C" w:rsidRPr="00BC275B">
        <w:rPr>
          <w:rFonts w:asciiTheme="minorHAnsi" w:eastAsia="Times" w:hAnsiTheme="minorHAnsi" w:cstheme="minorHAnsi"/>
          <w:color w:val="000000"/>
          <w:szCs w:val="20"/>
          <w:lang w:val="sk-SK"/>
        </w:rPr>
        <w:t xml:space="preserve">odborných </w:t>
      </w:r>
      <w:r w:rsidR="00C82581" w:rsidRPr="00BC275B">
        <w:rPr>
          <w:rFonts w:asciiTheme="minorHAnsi" w:eastAsia="Times" w:hAnsiTheme="minorHAnsi" w:cstheme="minorHAnsi"/>
          <w:color w:val="000000"/>
          <w:szCs w:val="20"/>
          <w:lang w:val="sk-SK"/>
        </w:rPr>
        <w:t>hodnotiteľov;</w:t>
      </w:r>
    </w:p>
    <w:p w14:paraId="01291B82" w14:textId="77777777" w:rsidR="0022388F" w:rsidRPr="005564F8" w:rsidRDefault="0022388F"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podpis </w:t>
      </w:r>
      <w:r w:rsidR="009E456E" w:rsidRPr="00BC275B">
        <w:rPr>
          <w:rFonts w:asciiTheme="minorHAnsi" w:hAnsiTheme="minorHAnsi" w:cstheme="minorHAnsi"/>
          <w:szCs w:val="19"/>
          <w:lang w:val="sk-SK"/>
        </w:rPr>
        <w:t>č</w:t>
      </w:r>
      <w:r w:rsidR="00C82581" w:rsidRPr="00BC275B">
        <w:rPr>
          <w:rFonts w:asciiTheme="minorHAnsi" w:hAnsiTheme="minorHAnsi" w:cstheme="minorHAnsi"/>
          <w:szCs w:val="19"/>
          <w:lang w:val="sk-SK"/>
        </w:rPr>
        <w:t>estného vyhlásenia</w:t>
      </w:r>
      <w:r w:rsidR="00E96739" w:rsidRPr="00BC275B">
        <w:rPr>
          <w:rFonts w:asciiTheme="minorHAnsi" w:hAnsiTheme="minorHAnsi" w:cstheme="minorHAnsi"/>
          <w:szCs w:val="19"/>
          <w:lang w:val="sk-SK"/>
        </w:rPr>
        <w:t xml:space="preserve"> o nestrannosti, zachovaní dôvernosti informácií a vylúčení konfliktu záujmov a </w:t>
      </w:r>
      <w:r w:rsidR="001408D5" w:rsidRPr="00BC275B">
        <w:rPr>
          <w:rFonts w:asciiTheme="minorHAnsi" w:hAnsiTheme="minorHAnsi" w:cstheme="minorHAnsi"/>
          <w:szCs w:val="19"/>
          <w:lang w:val="sk-SK"/>
        </w:rPr>
        <w:t xml:space="preserve">podpis </w:t>
      </w:r>
      <w:r w:rsidR="001124F7" w:rsidRPr="00BC275B">
        <w:rPr>
          <w:rFonts w:asciiTheme="minorHAnsi" w:hAnsiTheme="minorHAnsi" w:cstheme="minorHAnsi"/>
          <w:szCs w:val="19"/>
          <w:lang w:val="sk-SK"/>
        </w:rPr>
        <w:t xml:space="preserve">príslušnej </w:t>
      </w:r>
      <w:r w:rsidR="009E456E" w:rsidRPr="00BC275B">
        <w:rPr>
          <w:rFonts w:asciiTheme="minorHAnsi" w:hAnsiTheme="minorHAnsi" w:cstheme="minorHAnsi"/>
          <w:szCs w:val="19"/>
          <w:lang w:val="sk-SK"/>
        </w:rPr>
        <w:t>d</w:t>
      </w:r>
      <w:r w:rsidR="001124F7" w:rsidRPr="00BC275B">
        <w:rPr>
          <w:rFonts w:asciiTheme="minorHAnsi" w:hAnsiTheme="minorHAnsi" w:cstheme="minorHAnsi"/>
          <w:szCs w:val="19"/>
          <w:lang w:val="sk-SK"/>
        </w:rPr>
        <w:t>ohody o vykonaní práce</w:t>
      </w:r>
      <w:r w:rsidR="005564F8">
        <w:rPr>
          <w:rFonts w:asciiTheme="minorHAnsi" w:hAnsiTheme="minorHAnsi" w:cstheme="minorHAnsi"/>
          <w:szCs w:val="19"/>
          <w:lang w:val="sk-SK"/>
        </w:rPr>
        <w:t>;</w:t>
      </w:r>
    </w:p>
    <w:p w14:paraId="01291B83" w14:textId="17BED987" w:rsidR="005564F8" w:rsidRPr="00ED341A" w:rsidRDefault="005564F8"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16282B">
        <w:rPr>
          <w:rFonts w:asciiTheme="minorHAnsi" w:hAnsiTheme="minorHAnsi"/>
          <w:lang w:val="sk-SK"/>
        </w:rPr>
        <w:t>menovací dekrét</w:t>
      </w:r>
      <w:r w:rsidR="000411A2">
        <w:rPr>
          <w:rFonts w:asciiTheme="minorHAnsi" w:hAnsiTheme="minorHAnsi" w:cstheme="minorHAnsi"/>
          <w:szCs w:val="19"/>
          <w:lang w:val="sk-SK"/>
        </w:rPr>
        <w:t xml:space="preserve"> (príloha č.11)</w:t>
      </w:r>
      <w:r w:rsidR="00F855CA">
        <w:rPr>
          <w:rFonts w:asciiTheme="minorHAnsi" w:hAnsiTheme="minorHAnsi" w:cstheme="minorHAnsi"/>
          <w:szCs w:val="19"/>
          <w:lang w:val="sk-SK"/>
        </w:rPr>
        <w:t>.</w:t>
      </w:r>
      <w:r>
        <w:rPr>
          <w:rFonts w:asciiTheme="minorHAnsi" w:hAnsiTheme="minorHAnsi" w:cstheme="minorHAnsi"/>
          <w:szCs w:val="19"/>
          <w:lang w:val="sk-SK"/>
        </w:rPr>
        <w:t xml:space="preserve"> </w:t>
      </w:r>
    </w:p>
    <w:p w14:paraId="01291B84" w14:textId="77777777" w:rsidR="00ED341A" w:rsidRPr="00BC275B" w:rsidRDefault="00ED341A" w:rsidP="00EC0817">
      <w:pPr>
        <w:spacing w:before="120" w:after="120" w:line="288" w:lineRule="auto"/>
        <w:ind w:left="360"/>
        <w:rPr>
          <w:rFonts w:asciiTheme="minorHAnsi" w:eastAsia="Times" w:hAnsiTheme="minorHAnsi" w:cstheme="minorHAnsi"/>
          <w:color w:val="000000"/>
          <w:szCs w:val="20"/>
          <w:lang w:val="sk-SK"/>
        </w:rPr>
      </w:pPr>
    </w:p>
    <w:p w14:paraId="01291B85" w14:textId="77777777" w:rsidR="00D46D27" w:rsidRPr="00B519B4" w:rsidRDefault="00DE0666" w:rsidP="004F7705">
      <w:pPr>
        <w:pStyle w:val="Nadpis2"/>
        <w:jc w:val="both"/>
        <w:rPr>
          <w:lang w:val="sk-SK"/>
        </w:rPr>
      </w:pPr>
      <w:bookmarkStart w:id="32" w:name="_Toc440375095"/>
      <w:r w:rsidRPr="0017594C">
        <w:rPr>
          <w:lang w:val="sk-SK"/>
        </w:rPr>
        <w:t>Kritér</w:t>
      </w:r>
      <w:r w:rsidR="00D46D27" w:rsidRPr="00B519B4">
        <w:rPr>
          <w:lang w:val="sk-SK"/>
        </w:rPr>
        <w:t>iá pre výber projektov</w:t>
      </w:r>
      <w:bookmarkEnd w:id="32"/>
    </w:p>
    <w:p w14:paraId="01291B86" w14:textId="77777777" w:rsidR="00DE0666" w:rsidRDefault="003C680E" w:rsidP="00512842">
      <w:pPr>
        <w:spacing w:before="120" w:after="80" w:line="288" w:lineRule="auto"/>
        <w:jc w:val="both"/>
        <w:rPr>
          <w:szCs w:val="19"/>
          <w:lang w:val="sk-SK"/>
        </w:rPr>
      </w:pPr>
      <w:r w:rsidRPr="00B519B4">
        <w:rPr>
          <w:szCs w:val="19"/>
          <w:lang w:val="sk-SK"/>
        </w:rPr>
        <w:t>K</w:t>
      </w:r>
      <w:r w:rsidR="00DE0666" w:rsidRPr="0017594C">
        <w:rPr>
          <w:szCs w:val="19"/>
          <w:lang w:val="sk-SK"/>
        </w:rPr>
        <w:t xml:space="preserve">ritériá pre výber NP, </w:t>
      </w:r>
      <w:r w:rsidR="00BC454A" w:rsidRPr="0017594C">
        <w:rPr>
          <w:szCs w:val="19"/>
          <w:lang w:val="sk-SK"/>
        </w:rPr>
        <w:t xml:space="preserve">DOP </w:t>
      </w:r>
      <w:r w:rsidR="00DE0666" w:rsidRPr="0017594C">
        <w:rPr>
          <w:szCs w:val="19"/>
          <w:lang w:val="sk-SK"/>
        </w:rPr>
        <w:t>a projektov TP uplatňovaných pri výbere ŽoNFP</w:t>
      </w:r>
      <w:r w:rsidRPr="0017594C">
        <w:rPr>
          <w:szCs w:val="19"/>
          <w:lang w:val="sk-SK"/>
        </w:rPr>
        <w:t xml:space="preserve"> definuje </w:t>
      </w:r>
      <w:r w:rsidR="00684BB6" w:rsidRPr="0017594C">
        <w:rPr>
          <w:color w:val="000000"/>
          <w:szCs w:val="48"/>
          <w:lang w:val="sk-SK"/>
        </w:rPr>
        <w:t>RO pre OP EVS</w:t>
      </w:r>
      <w:r w:rsidR="00DE0666" w:rsidRPr="0017594C">
        <w:rPr>
          <w:szCs w:val="19"/>
          <w:lang w:val="sk-SK"/>
        </w:rPr>
        <w:t>. Uvedené kritériá a každá ich zmena, vrátane metodiky ich aplikovania</w:t>
      </w:r>
      <w:r w:rsidRPr="0017594C">
        <w:rPr>
          <w:szCs w:val="19"/>
          <w:lang w:val="sk-SK"/>
        </w:rPr>
        <w:t>,</w:t>
      </w:r>
      <w:r w:rsidR="00DE0666" w:rsidRPr="0017594C">
        <w:rPr>
          <w:szCs w:val="19"/>
          <w:lang w:val="sk-SK"/>
        </w:rPr>
        <w:t xml:space="preserve"> podliehajú schváleniu MV. Schválené kritériá sú uvádzané pri jednotlivých výzvach a vyzvaniach ako podmienka poskytnutia príspevku a sú súčasťou príručky pre hodnotiteľa</w:t>
      </w:r>
      <w:r w:rsidRPr="0017594C">
        <w:rPr>
          <w:szCs w:val="19"/>
          <w:lang w:val="sk-SK"/>
        </w:rPr>
        <w:t xml:space="preserve"> </w:t>
      </w:r>
      <w:r w:rsidR="00225048" w:rsidRPr="0016282B">
        <w:rPr>
          <w:lang w:val="sk-SK"/>
        </w:rPr>
        <w:t xml:space="preserve">(príloha č. </w:t>
      </w:r>
      <w:r w:rsidR="00BC454A" w:rsidRPr="0016282B">
        <w:rPr>
          <w:lang w:val="sk-SK"/>
        </w:rPr>
        <w:t>1</w:t>
      </w:r>
      <w:r w:rsidRPr="0016282B">
        <w:rPr>
          <w:lang w:val="sk-SK"/>
        </w:rPr>
        <w:t>)</w:t>
      </w:r>
      <w:r w:rsidRPr="0017594C">
        <w:rPr>
          <w:szCs w:val="19"/>
          <w:lang w:val="sk-SK"/>
        </w:rPr>
        <w:t xml:space="preserve">. </w:t>
      </w:r>
    </w:p>
    <w:p w14:paraId="01291B87"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88" w14:textId="77777777" w:rsidR="00DE0666" w:rsidRPr="0017594C" w:rsidRDefault="00DE0666" w:rsidP="00BC454A">
      <w:pPr>
        <w:pStyle w:val="Nadpis2"/>
        <w:jc w:val="both"/>
        <w:rPr>
          <w:lang w:val="sk-SK"/>
        </w:rPr>
      </w:pPr>
      <w:bookmarkStart w:id="33" w:name="_Toc440375096"/>
      <w:r w:rsidRPr="0017594C">
        <w:rPr>
          <w:lang w:val="sk-SK"/>
        </w:rPr>
        <w:t>Výber odborných hodnotiteľov</w:t>
      </w:r>
      <w:bookmarkEnd w:id="33"/>
    </w:p>
    <w:p w14:paraId="01291B89" w14:textId="6B6DE36C" w:rsidR="00933101" w:rsidRPr="0017594C" w:rsidRDefault="00933101" w:rsidP="00933101">
      <w:pPr>
        <w:spacing w:before="120" w:after="120" w:line="288" w:lineRule="auto"/>
        <w:jc w:val="both"/>
        <w:rPr>
          <w:szCs w:val="19"/>
          <w:lang w:val="sk-SK"/>
        </w:rPr>
      </w:pPr>
      <w:r w:rsidRPr="0017594C">
        <w:rPr>
          <w:szCs w:val="19"/>
          <w:lang w:val="sk-SK"/>
        </w:rPr>
        <w:t xml:space="preserve">Výber odborných hodnotiteľov zabezpečí </w:t>
      </w:r>
      <w:r w:rsidRPr="0017594C">
        <w:rPr>
          <w:color w:val="000000"/>
          <w:szCs w:val="48"/>
          <w:lang w:val="sk-SK"/>
        </w:rPr>
        <w:t>RO pre OP EVS</w:t>
      </w:r>
      <w:r w:rsidRPr="00B519B4">
        <w:rPr>
          <w:szCs w:val="19"/>
          <w:lang w:val="sk-SK"/>
        </w:rPr>
        <w:t xml:space="preserve"> prostredníc</w:t>
      </w:r>
      <w:r w:rsidRPr="0017594C">
        <w:rPr>
          <w:szCs w:val="19"/>
          <w:lang w:val="sk-SK"/>
        </w:rPr>
        <w:t>tvom vyhlásenia transparentnej výzvy na výber odborných hodnotiteľov, ktorú zverejní na svojom webovom sídle. Informáciu o</w:t>
      </w:r>
      <w:r>
        <w:rPr>
          <w:szCs w:val="19"/>
          <w:lang w:val="sk-SK"/>
        </w:rPr>
        <w:t xml:space="preserve"> jej </w:t>
      </w:r>
      <w:r w:rsidRPr="0017594C">
        <w:rPr>
          <w:szCs w:val="19"/>
          <w:lang w:val="sk-SK"/>
        </w:rPr>
        <w:t xml:space="preserve">vyhlásení spolu s uvedením linku na </w:t>
      </w:r>
      <w:r>
        <w:rPr>
          <w:szCs w:val="19"/>
          <w:lang w:val="sk-SK"/>
        </w:rPr>
        <w:t>miesto jej zverejnenia</w:t>
      </w:r>
      <w:r w:rsidRPr="0017594C">
        <w:rPr>
          <w:szCs w:val="19"/>
          <w:lang w:val="sk-SK"/>
        </w:rPr>
        <w:t xml:space="preserve"> zašle </w:t>
      </w:r>
      <w:r w:rsidRPr="0017594C">
        <w:rPr>
          <w:color w:val="000000"/>
          <w:szCs w:val="48"/>
          <w:lang w:val="sk-SK"/>
        </w:rPr>
        <w:t>RO pre OP EVS</w:t>
      </w:r>
      <w:r w:rsidRPr="0017594C">
        <w:rPr>
          <w:szCs w:val="19"/>
          <w:lang w:val="sk-SK"/>
        </w:rPr>
        <w:t xml:space="preserve"> e-mailom na e-mailovú adresu </w:t>
      </w:r>
      <w:r>
        <w:rPr>
          <w:szCs w:val="19"/>
          <w:lang w:val="sk-SK"/>
        </w:rPr>
        <w:t xml:space="preserve">CKO </w:t>
      </w:r>
      <w:hyperlink r:id="rId13" w:history="1">
        <w:r w:rsidR="00B3573C" w:rsidRPr="00B3573C">
          <w:rPr>
            <w:rStyle w:val="Hypertextovprepojenie"/>
            <w:lang w:val="sk-SK"/>
          </w:rPr>
          <w:t>eufondy@vlada.gov.sk</w:t>
        </w:r>
      </w:hyperlink>
      <w:r w:rsidR="00B3573C" w:rsidRPr="00B3573C">
        <w:rPr>
          <w:szCs w:val="19"/>
          <w:lang w:val="sk-SK"/>
        </w:rPr>
        <w:t xml:space="preserve">(na základe informácie bude link na výzvu zverejnený na webovom sídle </w:t>
      </w:r>
      <w:hyperlink r:id="rId14" w:history="1">
        <w:r w:rsidR="00B3573C" w:rsidRPr="00B3573C">
          <w:rPr>
            <w:rStyle w:val="Hypertextovprepojenie"/>
            <w:szCs w:val="19"/>
            <w:lang w:val="sk-SK"/>
          </w:rPr>
          <w:t>www.partnerskadohoda.gov.sk</w:t>
        </w:r>
      </w:hyperlink>
      <w:r w:rsidR="00B3573C" w:rsidRPr="00B3573C">
        <w:rPr>
          <w:szCs w:val="19"/>
          <w:u w:val="single"/>
          <w:lang w:val="sk-SK"/>
        </w:rPr>
        <w:t>)</w:t>
      </w:r>
      <w:r w:rsidRPr="0017594C">
        <w:rPr>
          <w:szCs w:val="19"/>
          <w:lang w:val="sk-SK"/>
        </w:rPr>
        <w:t>.</w:t>
      </w:r>
    </w:p>
    <w:p w14:paraId="745D57FD" w14:textId="013B27C1" w:rsidR="008223D7" w:rsidRPr="007B21BF" w:rsidRDefault="008223D7" w:rsidP="008223D7">
      <w:pPr>
        <w:spacing w:before="120" w:after="120" w:line="288" w:lineRule="auto"/>
        <w:jc w:val="both"/>
        <w:rPr>
          <w:rFonts w:cs="Arial"/>
          <w:szCs w:val="19"/>
          <w:lang w:val="sk-SK"/>
        </w:rPr>
      </w:pPr>
      <w:r w:rsidRPr="007B21BF">
        <w:rPr>
          <w:rFonts w:cs="Arial"/>
          <w:szCs w:val="19"/>
          <w:lang w:val="sk-SK"/>
        </w:rPr>
        <w:t xml:space="preserve">Výzva na výber odborných hodnotiteľov okrem identifikácie podporovanej oblasti, na ktorú sa výber vzťahuje a samotných požiadaviek na odborných hodnotiteľov, obsahuje aj jasné a transparentné kritériá na výber hodnotiteľov </w:t>
      </w:r>
      <w:r w:rsidR="00E5099E">
        <w:rPr>
          <w:szCs w:val="19"/>
        </w:rPr>
        <w:t xml:space="preserve">spĺňajúce minimálne štandardy podľa MP CKO č. 29 k výberu odborných </w:t>
      </w:r>
      <w:r w:rsidR="004B6E82">
        <w:rPr>
          <w:szCs w:val="19"/>
        </w:rPr>
        <w:t>hodnotiteľov</w:t>
      </w:r>
      <w:r w:rsidRPr="007B21BF">
        <w:rPr>
          <w:rFonts w:cs="Arial"/>
          <w:szCs w:val="19"/>
          <w:lang w:val="sk-SK"/>
        </w:rPr>
        <w:t>. Výberová komisia RO pre OP EVS na výber odborných hodnotiteľov na ich základe a v súlade s určenými postupmi na ich aplikáciu vykoná výber odborných hodnotiteľov a uchádzači, ktorí splnia stanovené kritériá, budú zaradení do databázy odborných hodnotiteľov (základný zoznam)</w:t>
      </w:r>
      <w:r w:rsidRPr="00C75924">
        <w:rPr>
          <w:rFonts w:cs="Arial"/>
          <w:szCs w:val="19"/>
          <w:lang w:val="sk-SK"/>
        </w:rPr>
        <w:t xml:space="preserve">. </w:t>
      </w:r>
    </w:p>
    <w:p w14:paraId="01291B8B" w14:textId="77777777" w:rsidR="00933101" w:rsidRPr="0017594C" w:rsidRDefault="00933101" w:rsidP="00933101">
      <w:pPr>
        <w:spacing w:before="120" w:after="120" w:line="288" w:lineRule="auto"/>
        <w:jc w:val="both"/>
        <w:rPr>
          <w:szCs w:val="19"/>
          <w:lang w:val="sk-SK"/>
        </w:rPr>
      </w:pPr>
      <w:r w:rsidRPr="0017594C">
        <w:rPr>
          <w:szCs w:val="19"/>
          <w:lang w:val="sk-SK"/>
        </w:rPr>
        <w:t xml:space="preserve">Súčasťou výzvy na výber odborných hodnotiteľov bude i upozornenie na </w:t>
      </w:r>
      <w:r>
        <w:rPr>
          <w:szCs w:val="19"/>
          <w:lang w:val="sk-SK"/>
        </w:rPr>
        <w:t xml:space="preserve">možný konflikt </w:t>
      </w:r>
      <w:r w:rsidRPr="0017594C">
        <w:rPr>
          <w:szCs w:val="19"/>
          <w:lang w:val="sk-SK"/>
        </w:rPr>
        <w:t>záujmov v zmysle jeho úp</w:t>
      </w:r>
      <w:r>
        <w:rPr>
          <w:szCs w:val="19"/>
          <w:lang w:val="sk-SK"/>
        </w:rPr>
        <w:t>ravy v § 46 Konflikt záujmov v z</w:t>
      </w:r>
      <w:r w:rsidRPr="0017594C">
        <w:rPr>
          <w:szCs w:val="19"/>
          <w:lang w:val="sk-SK"/>
        </w:rPr>
        <w:t xml:space="preserve">ákone č. 292/2014 o príspevku poskytovanom z európskych štrukturálnych a investičných fondov a o zmene a doplnení niektorých zákonov (ďalej len „zákon o príspevku z EŠIF“). </w:t>
      </w:r>
    </w:p>
    <w:p w14:paraId="0A61F001" w14:textId="0C96B7AF" w:rsidR="00E61290" w:rsidRPr="007B21BF" w:rsidRDefault="00D7430E" w:rsidP="00E61290">
      <w:pPr>
        <w:spacing w:before="120" w:after="120" w:line="288" w:lineRule="auto"/>
        <w:jc w:val="both"/>
        <w:rPr>
          <w:rFonts w:cs="Arial"/>
          <w:szCs w:val="19"/>
          <w:lang w:val="sk-SK"/>
        </w:rPr>
      </w:pPr>
      <w:r>
        <w:rPr>
          <w:szCs w:val="19"/>
        </w:rPr>
        <w:t>O</w:t>
      </w:r>
      <w:r w:rsidRPr="001C44C7">
        <w:rPr>
          <w:szCs w:val="19"/>
        </w:rPr>
        <w:t>dborn</w:t>
      </w:r>
      <w:r>
        <w:rPr>
          <w:szCs w:val="19"/>
        </w:rPr>
        <w:t>í</w:t>
      </w:r>
      <w:r w:rsidRPr="001C44C7">
        <w:rPr>
          <w:szCs w:val="19"/>
        </w:rPr>
        <w:t xml:space="preserve"> hodnotite</w:t>
      </w:r>
      <w:r>
        <w:rPr>
          <w:szCs w:val="19"/>
        </w:rPr>
        <w:t>lia</w:t>
      </w:r>
      <w:r w:rsidRPr="001C44C7">
        <w:rPr>
          <w:szCs w:val="19"/>
        </w:rPr>
        <w:t>, ktorí splnili podmienky v zmysle vyhlásenej výzvy na výber odborných hodnotiteľov</w:t>
      </w:r>
      <w:r>
        <w:rPr>
          <w:szCs w:val="19"/>
        </w:rPr>
        <w:t xml:space="preserve"> budú zaradení do základného zoznamu odborných hodnotiteľov. Pre odborné hodnotenie </w:t>
      </w:r>
      <w:r w:rsidRPr="001C44C7">
        <w:rPr>
          <w:szCs w:val="19"/>
        </w:rPr>
        <w:t>konkrétnej výzvy</w:t>
      </w:r>
      <w:r>
        <w:rPr>
          <w:szCs w:val="19"/>
        </w:rPr>
        <w:t xml:space="preserve"> vyberie VO MaH</w:t>
      </w:r>
      <w:r w:rsidRPr="001C44C7">
        <w:rPr>
          <w:szCs w:val="19"/>
        </w:rPr>
        <w:t xml:space="preserve"> v spolupráci s VO PaM </w:t>
      </w:r>
      <w:r>
        <w:rPr>
          <w:szCs w:val="19"/>
        </w:rPr>
        <w:t xml:space="preserve">zo základného zoznamu všetkých </w:t>
      </w:r>
      <w:r w:rsidRPr="001C44C7">
        <w:rPr>
          <w:szCs w:val="19"/>
        </w:rPr>
        <w:t xml:space="preserve">odborných hodnotiteľov </w:t>
      </w:r>
      <w:r>
        <w:rPr>
          <w:szCs w:val="19"/>
        </w:rPr>
        <w:t>podľa oblasti ich špecifickej odbornosti</w:t>
      </w:r>
      <w:r w:rsidRPr="001C44C7">
        <w:rPr>
          <w:szCs w:val="19"/>
        </w:rPr>
        <w:t>.</w:t>
      </w:r>
      <w:r w:rsidR="00E61290" w:rsidRPr="007B21BF">
        <w:rPr>
          <w:rFonts w:cs="Arial"/>
          <w:szCs w:val="19"/>
          <w:lang w:val="sk-SK"/>
        </w:rPr>
        <w:t xml:space="preserve"> </w:t>
      </w:r>
    </w:p>
    <w:p w14:paraId="2A69FABB" w14:textId="38BDE43B" w:rsidR="00D7430E" w:rsidRDefault="00341A7D" w:rsidP="00E61290">
      <w:pPr>
        <w:spacing w:before="120" w:after="120" w:line="288" w:lineRule="auto"/>
        <w:jc w:val="both"/>
        <w:rPr>
          <w:rFonts w:cs="Arial"/>
          <w:szCs w:val="18"/>
        </w:rPr>
      </w:pPr>
      <w:r>
        <w:rPr>
          <w:szCs w:val="19"/>
        </w:rPr>
        <w:t xml:space="preserve">V prípade plnej funkčnosti a dostupnosti relevantnej funkcionality v ITMS 2014+, zabezpečí VO MaH výber odborných hodnotieľov a ich priradenie k ŽoNFP prostredníctvom ITMS. </w:t>
      </w:r>
      <w:r w:rsidRPr="00027142">
        <w:rPr>
          <w:rFonts w:cs="Arial"/>
          <w:szCs w:val="18"/>
        </w:rPr>
        <w:t>Po</w:t>
      </w:r>
      <w:r>
        <w:rPr>
          <w:rFonts w:cs="Arial"/>
          <w:szCs w:val="18"/>
        </w:rPr>
        <w:t xml:space="preserve"> takomto</w:t>
      </w:r>
      <w:r w:rsidRPr="00027142">
        <w:rPr>
          <w:rFonts w:cs="Arial"/>
          <w:szCs w:val="18"/>
        </w:rPr>
        <w:t xml:space="preserve"> </w:t>
      </w:r>
      <w:r>
        <w:rPr>
          <w:rFonts w:cs="Arial"/>
          <w:szCs w:val="18"/>
        </w:rPr>
        <w:t xml:space="preserve">výbere </w:t>
      </w:r>
      <w:r w:rsidRPr="00027142">
        <w:rPr>
          <w:rFonts w:cs="Arial"/>
          <w:szCs w:val="18"/>
        </w:rPr>
        <w:t xml:space="preserve"> a </w:t>
      </w:r>
      <w:r>
        <w:rPr>
          <w:rFonts w:cs="Arial"/>
          <w:szCs w:val="18"/>
        </w:rPr>
        <w:t>pridelení</w:t>
      </w:r>
      <w:r w:rsidRPr="00027142">
        <w:rPr>
          <w:rFonts w:cs="Arial"/>
          <w:szCs w:val="18"/>
        </w:rPr>
        <w:t xml:space="preserve"> </w:t>
      </w:r>
      <w:r w:rsidRPr="00027142">
        <w:rPr>
          <w:rFonts w:cs="Arial"/>
          <w:szCs w:val="18"/>
        </w:rPr>
        <w:lastRenderedPageBreak/>
        <w:t>ŽoNFP odborným hodnotiteľom, RO v prípade externých hodnotiteľov informuje odborných hodnotiteľov o termíne  podpisu dohody o vykonaní práce medzi hodnotiteľmi a RO pre OP EVS/ MV SR a zároveň o termíne školenia a začatia hodnotenia</w:t>
      </w:r>
      <w:r>
        <w:rPr>
          <w:rFonts w:cs="Arial"/>
          <w:szCs w:val="18"/>
        </w:rPr>
        <w:t>.</w:t>
      </w:r>
    </w:p>
    <w:p w14:paraId="6DEE01D5" w14:textId="4F370BC1" w:rsidR="004767D7" w:rsidRPr="007B21BF" w:rsidRDefault="004767D7" w:rsidP="00E61290">
      <w:pPr>
        <w:spacing w:before="120" w:after="120" w:line="288" w:lineRule="auto"/>
        <w:jc w:val="both"/>
        <w:rPr>
          <w:rFonts w:cs="Arial"/>
          <w:szCs w:val="19"/>
          <w:lang w:val="sk-SK"/>
        </w:rPr>
      </w:pPr>
      <w:r>
        <w:rPr>
          <w:rFonts w:cs="Arial"/>
          <w:szCs w:val="18"/>
        </w:rPr>
        <w:t xml:space="preserve">Do času plnej funkčnosti a dostupnosti </w:t>
      </w:r>
      <w:r>
        <w:rPr>
          <w:szCs w:val="19"/>
        </w:rPr>
        <w:t xml:space="preserve">výberu odborných hodnotieľov a ich priradenia k ŽoNFP prostredníctvom ITMS, bude RO pre OP EVS postupovať nasledovne. </w:t>
      </w:r>
    </w:p>
    <w:p w14:paraId="59BC2A74"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1.) </w:t>
      </w:r>
      <w:r w:rsidRPr="007B21BF">
        <w:rPr>
          <w:rFonts w:cs="Arial"/>
          <w:szCs w:val="19"/>
          <w:lang w:val="sk-SK"/>
        </w:rPr>
        <w:tab/>
      </w:r>
      <w:r>
        <w:rPr>
          <w:rFonts w:cs="Arial"/>
          <w:szCs w:val="19"/>
          <w:lang w:val="sk-SK"/>
        </w:rPr>
        <w:t xml:space="preserve">RO </w:t>
      </w:r>
      <w:r w:rsidRPr="007B21BF">
        <w:rPr>
          <w:rFonts w:cs="Arial"/>
          <w:szCs w:val="19"/>
          <w:lang w:val="sk-SK"/>
        </w:rPr>
        <w:t>pripraví zoznam, ktorý obsahuje kódy ŽoNFP pridelené ITMS2014+, ktoré vyhoveli administratívnej kontrole správnosti ŽoNFP</w:t>
      </w:r>
      <w:r>
        <w:rPr>
          <w:rFonts w:cs="Arial"/>
          <w:szCs w:val="19"/>
          <w:lang w:val="sk-SK"/>
        </w:rPr>
        <w:t>.</w:t>
      </w:r>
      <w:r w:rsidRPr="007B21BF">
        <w:rPr>
          <w:rFonts w:cs="Arial"/>
          <w:szCs w:val="19"/>
          <w:lang w:val="sk-SK"/>
        </w:rPr>
        <w:t xml:space="preserve"> </w:t>
      </w:r>
    </w:p>
    <w:p w14:paraId="22B57D15" w14:textId="36FA9043"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2.) </w:t>
      </w:r>
      <w:r w:rsidRPr="007B21BF">
        <w:rPr>
          <w:rFonts w:cs="Arial"/>
          <w:szCs w:val="19"/>
          <w:lang w:val="sk-SK"/>
        </w:rPr>
        <w:tab/>
      </w:r>
      <w:r w:rsidRPr="00BE54EC">
        <w:rPr>
          <w:rFonts w:cs="Arial"/>
          <w:szCs w:val="19"/>
          <w:lang w:val="sk-SK"/>
        </w:rPr>
        <w:t>Následne RO stanoví termín prideľovania ŽoNFP formou žrebovania jednotlivým odborným hodnotiteľom</w:t>
      </w:r>
      <w:r w:rsidR="008436AD" w:rsidRPr="00BE54EC">
        <w:rPr>
          <w:rFonts w:cs="Arial"/>
          <w:szCs w:val="19"/>
          <w:lang w:val="sk-SK"/>
        </w:rPr>
        <w:t>, ktorý je upravený v interných procedúrach RO</w:t>
      </w:r>
      <w:r w:rsidR="00A5083B" w:rsidRPr="00BE54EC">
        <w:rPr>
          <w:rFonts w:cs="Arial"/>
          <w:szCs w:val="19"/>
          <w:lang w:val="sk-SK"/>
        </w:rPr>
        <w:t>.</w:t>
      </w:r>
    </w:p>
    <w:p w14:paraId="3856440E" w14:textId="55320C29" w:rsidR="00E61290" w:rsidRPr="007B21BF" w:rsidRDefault="008436AD" w:rsidP="00E61290">
      <w:pPr>
        <w:spacing w:before="120" w:after="120" w:line="288" w:lineRule="auto"/>
        <w:jc w:val="both"/>
        <w:rPr>
          <w:rFonts w:cs="Arial"/>
          <w:szCs w:val="19"/>
          <w:lang w:val="sk-SK"/>
        </w:rPr>
      </w:pPr>
      <w:r>
        <w:rPr>
          <w:rFonts w:cs="Arial"/>
          <w:szCs w:val="19"/>
          <w:lang w:val="sk-SK"/>
        </w:rPr>
        <w:t xml:space="preserve"> Po vykonaní </w:t>
      </w:r>
      <w:r w:rsidRPr="00BE54EC">
        <w:rPr>
          <w:rFonts w:cs="Arial"/>
          <w:szCs w:val="19"/>
          <w:lang w:val="sk-SK"/>
        </w:rPr>
        <w:t>žrebovania</w:t>
      </w:r>
      <w:r>
        <w:rPr>
          <w:rFonts w:cs="Arial"/>
          <w:szCs w:val="19"/>
          <w:lang w:val="sk-SK"/>
        </w:rPr>
        <w:t xml:space="preserve"> ŽoNFP informuje RO</w:t>
      </w:r>
      <w:r w:rsidR="00E61290">
        <w:rPr>
          <w:rFonts w:cs="Arial"/>
          <w:szCs w:val="19"/>
          <w:lang w:val="sk-SK"/>
        </w:rPr>
        <w:t xml:space="preserve"> </w:t>
      </w:r>
      <w:r w:rsidR="00E61290" w:rsidRPr="007B21BF">
        <w:rPr>
          <w:rFonts w:cs="Arial"/>
          <w:szCs w:val="19"/>
          <w:lang w:val="sk-SK"/>
        </w:rPr>
        <w:t>odborných hodnotiteľov o termíne  podpisu dohody o vykonaní práce medzi hodnotiteľmi a RO pre OP EVS</w:t>
      </w:r>
      <w:r>
        <w:rPr>
          <w:rFonts w:cs="Arial"/>
          <w:szCs w:val="19"/>
          <w:lang w:val="sk-SK"/>
        </w:rPr>
        <w:t xml:space="preserve"> </w:t>
      </w:r>
      <w:r w:rsidR="00E61290" w:rsidRPr="007B21BF">
        <w:rPr>
          <w:rFonts w:cs="Arial"/>
          <w:szCs w:val="19"/>
          <w:lang w:val="sk-SK"/>
        </w:rPr>
        <w:t xml:space="preserve">/ MV SR a zároveň o termíne školenia a začatia hodnotenia. </w:t>
      </w:r>
    </w:p>
    <w:p w14:paraId="01291B8D"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 strany RO pre </w:t>
      </w:r>
      <w:r>
        <w:rPr>
          <w:szCs w:val="19"/>
          <w:lang w:val="sk-SK"/>
        </w:rPr>
        <w:t>OP EVS je nevyhnutné zabezpečiť dostatočný</w:t>
      </w:r>
      <w:r w:rsidRPr="0017594C">
        <w:rPr>
          <w:szCs w:val="19"/>
          <w:lang w:val="sk-SK"/>
        </w:rPr>
        <w:t xml:space="preserve"> počet odborných hodnotiteľov. </w:t>
      </w:r>
    </w:p>
    <w:p w14:paraId="01291B8E" w14:textId="1120CAFC" w:rsidR="00933101" w:rsidRPr="0017594C" w:rsidRDefault="00933101" w:rsidP="00933101">
      <w:pPr>
        <w:spacing w:before="120" w:after="80" w:line="288" w:lineRule="auto"/>
        <w:jc w:val="both"/>
        <w:rPr>
          <w:rFonts w:asciiTheme="minorHAnsi" w:hAnsiTheme="minorHAnsi" w:cstheme="minorHAnsi"/>
          <w:szCs w:val="16"/>
          <w:lang w:val="sk-SK"/>
        </w:rPr>
      </w:pPr>
      <w:r w:rsidRPr="0017594C">
        <w:rPr>
          <w:rFonts w:asciiTheme="minorHAnsi" w:hAnsiTheme="minorHAnsi" w:cstheme="minorHAnsi"/>
          <w:szCs w:val="16"/>
          <w:lang w:val="sk-SK"/>
        </w:rPr>
        <w:t xml:space="preserve">Proces odborného hodnotenia ŽoNFP z TP OP EVS bude </w:t>
      </w:r>
      <w:r w:rsidRPr="0017594C">
        <w:rPr>
          <w:color w:val="000000"/>
          <w:szCs w:val="48"/>
          <w:lang w:val="sk-SK"/>
        </w:rPr>
        <w:t>RO pre OP EVS</w:t>
      </w:r>
      <w:r w:rsidRPr="0017594C">
        <w:rPr>
          <w:rFonts w:asciiTheme="minorHAnsi" w:hAnsiTheme="minorHAnsi" w:cstheme="minorHAnsi"/>
          <w:szCs w:val="16"/>
          <w:lang w:val="sk-SK"/>
        </w:rPr>
        <w:t xml:space="preserve"> zabezpečovať s ohľadom na charakter TP OP EVS prostredníctvom </w:t>
      </w:r>
      <w:r w:rsidRPr="0016282B">
        <w:rPr>
          <w:rFonts w:asciiTheme="minorHAnsi" w:hAnsiTheme="minorHAnsi"/>
          <w:lang w:val="sk-SK"/>
        </w:rPr>
        <w:t>interných</w:t>
      </w:r>
      <w:r w:rsidRPr="0017594C">
        <w:rPr>
          <w:rFonts w:asciiTheme="minorHAnsi" w:hAnsiTheme="minorHAnsi" w:cstheme="minorHAnsi"/>
          <w:szCs w:val="16"/>
          <w:lang w:val="sk-SK"/>
        </w:rPr>
        <w:t xml:space="preserve"> hodnotiteľov </w:t>
      </w:r>
      <w:r w:rsidR="00507FA7">
        <w:rPr>
          <w:rFonts w:asciiTheme="minorHAnsi" w:hAnsiTheme="minorHAnsi" w:cstheme="minorHAnsi"/>
          <w:szCs w:val="16"/>
          <w:lang w:val="sk-SK"/>
        </w:rPr>
        <w:t>menovaných (príloha č. 11)</w:t>
      </w:r>
      <w:r w:rsidR="00507FA7" w:rsidRPr="0017594C">
        <w:rPr>
          <w:rFonts w:asciiTheme="minorHAnsi" w:hAnsiTheme="minorHAnsi" w:cstheme="minorHAnsi"/>
          <w:szCs w:val="16"/>
          <w:lang w:val="sk-SK"/>
        </w:rPr>
        <w:t xml:space="preserve"> </w:t>
      </w:r>
      <w:r w:rsidRPr="0017594C">
        <w:rPr>
          <w:rFonts w:asciiTheme="minorHAnsi" w:hAnsiTheme="minorHAnsi" w:cstheme="minorHAnsi"/>
          <w:szCs w:val="16"/>
          <w:lang w:val="sk-SK"/>
        </w:rPr>
        <w:t xml:space="preserve">na výkon odborného hodnotenia štatutárnym orgánom </w:t>
      </w:r>
      <w:r>
        <w:rPr>
          <w:rFonts w:asciiTheme="minorHAnsi" w:hAnsiTheme="minorHAnsi" w:cstheme="minorHAnsi"/>
          <w:szCs w:val="16"/>
          <w:lang w:val="sk-SK"/>
        </w:rPr>
        <w:t>Ministerstva vnútra Slovenskej republiky (</w:t>
      </w:r>
      <w:r w:rsidRPr="007253E1">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MV SR</w:t>
      </w:r>
      <w:r>
        <w:rPr>
          <w:rFonts w:asciiTheme="minorHAnsi" w:hAnsiTheme="minorHAnsi" w:cstheme="minorHAnsi"/>
          <w:szCs w:val="16"/>
          <w:lang w:val="sk-SK"/>
        </w:rPr>
        <w:t>“)</w:t>
      </w:r>
      <w:r w:rsidRPr="0017594C">
        <w:rPr>
          <w:rFonts w:asciiTheme="minorHAnsi" w:hAnsiTheme="minorHAnsi" w:cstheme="minorHAnsi"/>
          <w:szCs w:val="16"/>
          <w:lang w:val="sk-SK"/>
        </w:rPr>
        <w:t xml:space="preserve">. Interní odborní hodnotitelia musia splniť kritéria nestrannosti, nezaujatosti a vylúčenia konfliktu záujmov tak, aby bolo zabezpečené odborné, objektívne, nezávislé, nediskriminačné a transparentné hodnotenie. </w:t>
      </w:r>
      <w:r w:rsidRPr="0054071D">
        <w:rPr>
          <w:rFonts w:asciiTheme="minorHAnsi" w:hAnsiTheme="minorHAnsi" w:cstheme="minorHAnsi"/>
          <w:szCs w:val="16"/>
          <w:lang w:val="sk-SK"/>
        </w:rPr>
        <w:t>Ich výber sa na základe uvedených kritérií uskutoční zo zamestnancov MV SR mimo útvarov priamo zapojených do implementácie TP OP EVS (Odbor operačného programu EVS (ďalej aj „OOP EVS“ a Organizačný odbor na Sekcii európskych programov (ďalej aj „OO na SEP“)</w:t>
      </w:r>
      <w:r w:rsidRPr="00EA43EA">
        <w:rPr>
          <w:rFonts w:asciiTheme="minorHAnsi" w:hAnsiTheme="minorHAnsi" w:cstheme="minorHAnsi"/>
          <w:szCs w:val="16"/>
          <w:lang w:val="sk-SK"/>
        </w:rPr>
        <w:t xml:space="preserve">. </w:t>
      </w:r>
    </w:p>
    <w:p w14:paraId="01291B8F" w14:textId="77777777" w:rsidR="0075585E" w:rsidRPr="0017594C" w:rsidRDefault="0075585E" w:rsidP="008979DA">
      <w:pPr>
        <w:pStyle w:val="Nadpis2"/>
        <w:jc w:val="both"/>
        <w:rPr>
          <w:lang w:val="sk-SK"/>
        </w:rPr>
      </w:pPr>
      <w:bookmarkStart w:id="34" w:name="_Toc440375097"/>
      <w:r w:rsidRPr="0017594C">
        <w:rPr>
          <w:lang w:val="sk-SK"/>
        </w:rPr>
        <w:t>Školenie odborných hodnotiteľov</w:t>
      </w:r>
      <w:bookmarkEnd w:id="34"/>
    </w:p>
    <w:p w14:paraId="01291B90" w14:textId="167C548C" w:rsidR="00933101" w:rsidRDefault="00933101" w:rsidP="00933101">
      <w:pPr>
        <w:spacing w:before="120" w:after="80" w:line="288" w:lineRule="auto"/>
        <w:jc w:val="both"/>
        <w:rPr>
          <w:szCs w:val="19"/>
          <w:lang w:val="sk-SK"/>
        </w:rPr>
      </w:pPr>
      <w:r w:rsidRPr="0017594C">
        <w:rPr>
          <w:szCs w:val="19"/>
          <w:lang w:val="sk-SK"/>
        </w:rPr>
        <w:t xml:space="preserve">Všetci odborní hodnotitelia musia byť najneskôr v deň začatia odborného hodnotenia preškolení. Predmetom školenia </w:t>
      </w:r>
      <w:r>
        <w:rPr>
          <w:szCs w:val="19"/>
          <w:lang w:val="sk-SK"/>
        </w:rPr>
        <w:t xml:space="preserve">je </w:t>
      </w:r>
      <w:r w:rsidRPr="0017594C">
        <w:rPr>
          <w:szCs w:val="19"/>
          <w:lang w:val="sk-SK"/>
        </w:rPr>
        <w:t xml:space="preserve">najmä </w:t>
      </w:r>
      <w:r>
        <w:rPr>
          <w:szCs w:val="19"/>
          <w:lang w:val="sk-SK"/>
        </w:rPr>
        <w:t>vysvetlenie kritérií pre výber projektov</w:t>
      </w:r>
      <w:ins w:id="35" w:author="Milan Matovič" w:date="2018-06-26T12:33:00Z">
        <w:r w:rsidR="004261E6">
          <w:rPr>
            <w:rStyle w:val="Odkaznapoznmkupodiarou"/>
            <w:szCs w:val="19"/>
            <w:lang w:val="sk-SK"/>
          </w:rPr>
          <w:footnoteReference w:id="2"/>
        </w:r>
      </w:ins>
      <w:r>
        <w:rPr>
          <w:szCs w:val="19"/>
          <w:lang w:val="sk-SK"/>
        </w:rPr>
        <w:t xml:space="preserve">, </w:t>
      </w:r>
      <w:r w:rsidRPr="0017594C">
        <w:rPr>
          <w:szCs w:val="19"/>
          <w:lang w:val="sk-SK"/>
        </w:rPr>
        <w:t xml:space="preserve">postupy prevzatia a odovzdania podkladov cez preberací protokol </w:t>
      </w:r>
      <w:r w:rsidRPr="0016282B">
        <w:rPr>
          <w:lang w:val="sk-SK"/>
        </w:rPr>
        <w:t>(príloha č. 4)</w:t>
      </w:r>
      <w:r w:rsidRPr="0017594C">
        <w:rPr>
          <w:szCs w:val="19"/>
          <w:lang w:val="sk-SK"/>
        </w:rPr>
        <w:t>; spôsob vypĺňania hodnotiacich hárkov</w:t>
      </w:r>
      <w:r w:rsidRPr="00B519B4">
        <w:rPr>
          <w:szCs w:val="19"/>
          <w:lang w:val="sk-SK"/>
        </w:rPr>
        <w:t xml:space="preserve"> </w:t>
      </w:r>
      <w:r w:rsidRPr="0016282B">
        <w:rPr>
          <w:lang w:val="sk-SK"/>
        </w:rPr>
        <w:t>(príloha č. 6 -10);</w:t>
      </w:r>
      <w:r w:rsidRPr="0017594C">
        <w:rPr>
          <w:szCs w:val="19"/>
          <w:lang w:val="sk-SK"/>
        </w:rPr>
        <w:t xml:space="preserve"> postupy uvedené v príručke pre hodnotiteľov; vysvetlenie dôležitých pojmov; etické pravidlá pri hodnotení projektov (etický kódex odborného hodnotiteľa, </w:t>
      </w:r>
      <w:r w:rsidRPr="0016282B">
        <w:rPr>
          <w:lang w:val="sk-SK"/>
        </w:rPr>
        <w:t xml:space="preserve">príloha č. </w:t>
      </w:r>
      <w:r w:rsidRPr="0017594C">
        <w:rPr>
          <w:szCs w:val="19"/>
          <w:lang w:val="sk-SK"/>
        </w:rPr>
        <w:t xml:space="preserve">5) a konflikt záujmov, školenie </w:t>
      </w:r>
      <w:r>
        <w:rPr>
          <w:szCs w:val="19"/>
          <w:lang w:val="sk-SK"/>
        </w:rPr>
        <w:t>bezpečnosti a ochrany zdravia pri práci (</w:t>
      </w:r>
      <w:r w:rsidRPr="009A2E87">
        <w:rPr>
          <w:szCs w:val="19"/>
          <w:lang w:val="sk-SK"/>
        </w:rPr>
        <w:t xml:space="preserve">ďalej aj </w:t>
      </w:r>
      <w:r>
        <w:rPr>
          <w:szCs w:val="19"/>
          <w:lang w:val="sk-SK"/>
        </w:rPr>
        <w:t>„</w:t>
      </w:r>
      <w:r w:rsidRPr="0017594C">
        <w:rPr>
          <w:szCs w:val="19"/>
          <w:lang w:val="sk-SK"/>
        </w:rPr>
        <w:t>BOZP</w:t>
      </w:r>
      <w:r>
        <w:rPr>
          <w:szCs w:val="19"/>
          <w:lang w:val="sk-SK"/>
        </w:rPr>
        <w:t>“),</w:t>
      </w:r>
      <w:r w:rsidRPr="0017594C">
        <w:rPr>
          <w:szCs w:val="19"/>
          <w:lang w:val="sk-SK"/>
        </w:rPr>
        <w:t xml:space="preserve"> ako aj oboznámenie hodnotiteľov s </w:t>
      </w:r>
      <w:r w:rsidRPr="00B519B4">
        <w:rPr>
          <w:szCs w:val="19"/>
          <w:lang w:val="sk-SK"/>
        </w:rPr>
        <w:t>výzvou/vyzvaním</w:t>
      </w:r>
      <w:r w:rsidRPr="0017594C">
        <w:rPr>
          <w:szCs w:val="19"/>
          <w:lang w:val="sk-SK"/>
        </w:rPr>
        <w:t xml:space="preserve"> na predkladanie žiadostí o NFP. Počas hodnotenia na celý proces dohliada poverený zamestnanec </w:t>
      </w:r>
      <w:r w:rsidRPr="0017594C">
        <w:rPr>
          <w:color w:val="000000"/>
          <w:szCs w:val="48"/>
          <w:lang w:val="sk-SK"/>
        </w:rPr>
        <w:t>RO pre OP EVS</w:t>
      </w:r>
      <w:r w:rsidRPr="0017594C">
        <w:rPr>
          <w:szCs w:val="19"/>
          <w:lang w:val="sk-SK"/>
        </w:rPr>
        <w:t xml:space="preserve"> a je k dispozícii pre prípadné doplňujúce otázky odborných hodnotiteľov. Prezenčná listina zo školenia odborných hodnotiteľov </w:t>
      </w:r>
      <w:r>
        <w:rPr>
          <w:szCs w:val="19"/>
          <w:lang w:val="sk-SK"/>
        </w:rPr>
        <w:t>bude súčasťou</w:t>
      </w:r>
      <w:r w:rsidRPr="0017594C">
        <w:rPr>
          <w:szCs w:val="19"/>
          <w:lang w:val="sk-SK"/>
        </w:rPr>
        <w:t xml:space="preserve"> </w:t>
      </w:r>
      <w:r>
        <w:rPr>
          <w:szCs w:val="19"/>
          <w:lang w:val="sk-SK"/>
        </w:rPr>
        <w:t xml:space="preserve">dokumentácie z </w:t>
      </w:r>
      <w:r w:rsidRPr="0017594C">
        <w:rPr>
          <w:szCs w:val="19"/>
          <w:lang w:val="sk-SK"/>
        </w:rPr>
        <w:t>výzvy/vyzvania.</w:t>
      </w:r>
    </w:p>
    <w:p w14:paraId="01291B91"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92" w14:textId="77777777" w:rsidR="0075585E" w:rsidRPr="00B519B4" w:rsidRDefault="0075585E" w:rsidP="000430AB">
      <w:pPr>
        <w:pStyle w:val="Nadpis2"/>
        <w:jc w:val="both"/>
        <w:rPr>
          <w:lang w:val="sk-SK"/>
        </w:rPr>
      </w:pPr>
      <w:bookmarkStart w:id="42" w:name="_Toc440375098"/>
      <w:r w:rsidRPr="0017594C">
        <w:rPr>
          <w:lang w:val="sk-SK"/>
        </w:rPr>
        <w:t>Organizačné a technické zabezpečenie priebehu odborného</w:t>
      </w:r>
      <w:r w:rsidRPr="00B519B4">
        <w:rPr>
          <w:lang w:val="sk-SK"/>
        </w:rPr>
        <w:t xml:space="preserve"> hodnotenia</w:t>
      </w:r>
      <w:bookmarkEnd w:id="42"/>
      <w:r w:rsidRPr="00B519B4">
        <w:rPr>
          <w:lang w:val="sk-SK"/>
        </w:rPr>
        <w:t xml:space="preserve"> </w:t>
      </w:r>
    </w:p>
    <w:p w14:paraId="01291B93" w14:textId="77777777" w:rsidR="00933101" w:rsidRPr="0017594C" w:rsidRDefault="00933101" w:rsidP="00933101">
      <w:pPr>
        <w:spacing w:before="120" w:after="80" w:line="288" w:lineRule="auto"/>
        <w:jc w:val="both"/>
        <w:rPr>
          <w:szCs w:val="19"/>
          <w:lang w:val="sk-SK"/>
        </w:rPr>
      </w:pPr>
      <w:r w:rsidRPr="00B519B4">
        <w:rPr>
          <w:szCs w:val="19"/>
          <w:lang w:val="sk-SK"/>
        </w:rPr>
        <w:t>Podmienkou postúpenia ŽoNFP do fázy odborného hodnotenia je splnenie všetkých podmien</w:t>
      </w:r>
      <w:r w:rsidRPr="0017594C">
        <w:rPr>
          <w:szCs w:val="19"/>
          <w:lang w:val="sk-SK"/>
        </w:rPr>
        <w:t>ok poskytnutia príspevku, ktor</w:t>
      </w:r>
      <w:r>
        <w:rPr>
          <w:szCs w:val="19"/>
          <w:lang w:val="sk-SK"/>
        </w:rPr>
        <w:t>é</w:t>
      </w:r>
      <w:r w:rsidRPr="0017594C">
        <w:rPr>
          <w:szCs w:val="19"/>
          <w:lang w:val="sk-SK"/>
        </w:rPr>
        <w:t xml:space="preserve"> </w:t>
      </w:r>
      <w:r>
        <w:rPr>
          <w:szCs w:val="19"/>
          <w:lang w:val="sk-SK"/>
        </w:rPr>
        <w:t>sú</w:t>
      </w:r>
      <w:r w:rsidRPr="0017594C">
        <w:rPr>
          <w:szCs w:val="19"/>
          <w:lang w:val="sk-SK"/>
        </w:rPr>
        <w:t xml:space="preserve"> súčasťou administratívneho overenia v zmysle príslušnej výzvy na predkladanie ŽoNFP. Odborné hodnotenie týchto ŽoNFP sa začne vykonávať v najskoršom možnom termíne po ukončení administratívneho overenia</w:t>
      </w:r>
      <w:r>
        <w:rPr>
          <w:szCs w:val="19"/>
          <w:lang w:val="sk-SK"/>
        </w:rPr>
        <w:t>.</w:t>
      </w:r>
    </w:p>
    <w:p w14:paraId="01291B94" w14:textId="40839811" w:rsidR="00933101" w:rsidRPr="0017594C" w:rsidRDefault="00933101" w:rsidP="00933101">
      <w:pPr>
        <w:spacing w:before="120" w:after="80" w:line="288" w:lineRule="auto"/>
        <w:jc w:val="both"/>
        <w:rPr>
          <w:szCs w:val="19"/>
          <w:lang w:val="sk-SK"/>
        </w:rPr>
      </w:pPr>
      <w:r w:rsidRPr="0017594C">
        <w:rPr>
          <w:lang w:val="sk-SK"/>
        </w:rPr>
        <w:t xml:space="preserve">O začatí výkonu odborného hodnotenia informuje </w:t>
      </w:r>
      <w:r w:rsidRPr="0017594C">
        <w:rPr>
          <w:color w:val="000000"/>
          <w:szCs w:val="48"/>
          <w:lang w:val="sk-SK"/>
        </w:rPr>
        <w:t>RO pre OP EVS</w:t>
      </w:r>
      <w:r w:rsidRPr="0017594C">
        <w:rPr>
          <w:szCs w:val="19"/>
          <w:lang w:val="sk-SK"/>
        </w:rPr>
        <w:t xml:space="preserve"> </w:t>
      </w:r>
      <w:r w:rsidRPr="0017594C">
        <w:rPr>
          <w:lang w:val="sk-SK"/>
        </w:rPr>
        <w:t xml:space="preserve">odborných hodnotiteľov </w:t>
      </w:r>
      <w:r w:rsidRPr="00480FF7">
        <w:rPr>
          <w:lang w:val="sk-SK"/>
        </w:rPr>
        <w:t>z</w:t>
      </w:r>
      <w:r w:rsidR="00011E4C" w:rsidRPr="00480FF7">
        <w:rPr>
          <w:lang w:val="sk-SK"/>
        </w:rPr>
        <w:t> </w:t>
      </w:r>
      <w:r w:rsidRPr="00480FF7">
        <w:rPr>
          <w:lang w:val="sk-SK"/>
        </w:rPr>
        <w:t>databázy</w:t>
      </w:r>
      <w:r w:rsidR="00011E4C" w:rsidRPr="00480FF7">
        <w:rPr>
          <w:lang w:val="sk-SK"/>
        </w:rPr>
        <w:t xml:space="preserve"> (zoznamu)</w:t>
      </w:r>
      <w:r w:rsidRPr="00480FF7">
        <w:rPr>
          <w:lang w:val="sk-SK"/>
        </w:rPr>
        <w:t xml:space="preserve"> odborných hodnotiteľov</w:t>
      </w:r>
      <w:r w:rsidRPr="0017594C">
        <w:rPr>
          <w:lang w:val="sk-SK"/>
        </w:rPr>
        <w:t xml:space="preserve"> formou doporučeného listu a zároveň elektronicky v primeranej lehote pred plánovaným termínom začatia odborného hodnotenia. Odborný hodnotiteľ</w:t>
      </w:r>
      <w:r>
        <w:rPr>
          <w:lang w:val="sk-SK"/>
        </w:rPr>
        <w:t xml:space="preserve"> je povinný </w:t>
      </w:r>
      <w:r w:rsidRPr="0017594C">
        <w:rPr>
          <w:lang w:val="sk-SK"/>
        </w:rPr>
        <w:t>e-mailom</w:t>
      </w:r>
      <w:r>
        <w:rPr>
          <w:lang w:val="sk-SK"/>
        </w:rPr>
        <w:t xml:space="preserve"> obratom </w:t>
      </w:r>
      <w:r w:rsidRPr="0017594C">
        <w:rPr>
          <w:lang w:val="sk-SK"/>
        </w:rPr>
        <w:t>potvrd</w:t>
      </w:r>
      <w:r>
        <w:rPr>
          <w:lang w:val="sk-SK"/>
        </w:rPr>
        <w:t>iť</w:t>
      </w:r>
      <w:r w:rsidRPr="0017594C">
        <w:rPr>
          <w:lang w:val="sk-SK"/>
        </w:rPr>
        <w:t xml:space="preserve"> svoju účasť na odbornom hodnotení</w:t>
      </w:r>
      <w:r>
        <w:rPr>
          <w:lang w:val="sk-SK"/>
        </w:rPr>
        <w:t xml:space="preserve">, </w:t>
      </w:r>
      <w:r w:rsidRPr="0017594C">
        <w:rPr>
          <w:lang w:val="sk-SK"/>
        </w:rPr>
        <w:t xml:space="preserve">najneskôr </w:t>
      </w:r>
      <w:r>
        <w:rPr>
          <w:lang w:val="sk-SK"/>
        </w:rPr>
        <w:t>v lehote určenej v informačnom liste.</w:t>
      </w:r>
    </w:p>
    <w:p w14:paraId="01291B95" w14:textId="77777777" w:rsidR="00933101" w:rsidRPr="0017594C" w:rsidRDefault="00933101" w:rsidP="00933101">
      <w:pPr>
        <w:pStyle w:val="Default"/>
        <w:spacing w:line="288" w:lineRule="auto"/>
        <w:jc w:val="both"/>
        <w:rPr>
          <w:rFonts w:cs="Times New Roman"/>
          <w:sz w:val="19"/>
          <w:szCs w:val="19"/>
          <w:lang w:val="sk-SK"/>
        </w:rPr>
      </w:pPr>
      <w:r w:rsidRPr="0017594C">
        <w:rPr>
          <w:rFonts w:cs="Times New Roman"/>
          <w:sz w:val="19"/>
          <w:szCs w:val="19"/>
          <w:lang w:val="sk-SK"/>
        </w:rPr>
        <w:t xml:space="preserve">Všetci odborní hodnotitelia sú povinní pred začatím hodnotenia: </w:t>
      </w:r>
    </w:p>
    <w:p w14:paraId="155AFA3B" w14:textId="136DA4D6" w:rsidR="00FE7FD9" w:rsidRPr="0017594C" w:rsidRDefault="00FE7FD9" w:rsidP="00FE7FD9">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lastRenderedPageBreak/>
        <w:t>v prípade odborných hodnotiteľov p</w:t>
      </w:r>
      <w:r>
        <w:rPr>
          <w:rFonts w:cs="Times New Roman"/>
          <w:sz w:val="19"/>
          <w:szCs w:val="19"/>
          <w:lang w:val="sk-SK"/>
        </w:rPr>
        <w:t>odpísať dohodu o vykonaní práce</w:t>
      </w:r>
      <w:r w:rsidR="009973BA">
        <w:rPr>
          <w:rFonts w:cs="Times New Roman"/>
          <w:sz w:val="19"/>
          <w:szCs w:val="19"/>
          <w:lang w:val="sk-SK"/>
        </w:rPr>
        <w:t xml:space="preserve"> (ak relevantné)</w:t>
      </w:r>
      <w:r w:rsidRPr="0017594C">
        <w:rPr>
          <w:rFonts w:cs="Times New Roman"/>
          <w:sz w:val="19"/>
          <w:szCs w:val="19"/>
          <w:lang w:val="sk-SK"/>
        </w:rPr>
        <w:t xml:space="preserve">; </w:t>
      </w:r>
    </w:p>
    <w:p w14:paraId="01291B96" w14:textId="49C61D5C"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 xml:space="preserve">absolvovať školenie </w:t>
      </w:r>
      <w:r>
        <w:rPr>
          <w:rFonts w:cs="Times New Roman"/>
          <w:sz w:val="19"/>
          <w:szCs w:val="19"/>
          <w:lang w:val="sk-SK"/>
        </w:rPr>
        <w:t>odborných hodnotiteľov</w:t>
      </w:r>
      <w:r w:rsidR="00470128">
        <w:rPr>
          <w:rFonts w:cs="Times New Roman"/>
          <w:sz w:val="19"/>
          <w:szCs w:val="19"/>
          <w:lang w:val="sk-SK"/>
        </w:rPr>
        <w:t xml:space="preserve"> a BOZP</w:t>
      </w:r>
      <w:r w:rsidRPr="0017594C">
        <w:rPr>
          <w:rFonts w:cs="Times New Roman"/>
          <w:sz w:val="19"/>
          <w:szCs w:val="19"/>
          <w:lang w:val="sk-SK"/>
        </w:rPr>
        <w:t>;</w:t>
      </w:r>
    </w:p>
    <w:p w14:paraId="01291B98"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B519B4">
        <w:rPr>
          <w:rFonts w:cs="Times New Roman"/>
          <w:sz w:val="19"/>
          <w:szCs w:val="19"/>
          <w:lang w:val="sk-SK"/>
        </w:rPr>
        <w:t>podp</w:t>
      </w:r>
      <w:r w:rsidRPr="0017594C">
        <w:rPr>
          <w:rFonts w:cs="Times New Roman"/>
          <w:sz w:val="19"/>
          <w:szCs w:val="19"/>
          <w:lang w:val="sk-SK"/>
        </w:rPr>
        <w:t>ísať čestné vyhlásenie o nestrannosti, zachovaní dôvernosti informácií a vylúčení konfliktu záujmov</w:t>
      </w:r>
      <w:r w:rsidRPr="0016282B">
        <w:rPr>
          <w:sz w:val="19"/>
          <w:lang w:val="sk-SK"/>
        </w:rPr>
        <w:t xml:space="preserve"> (príloha č. 2)</w:t>
      </w:r>
      <w:r w:rsidRPr="0017594C">
        <w:rPr>
          <w:rFonts w:cs="Times New Roman"/>
          <w:sz w:val="19"/>
          <w:szCs w:val="19"/>
          <w:lang w:val="sk-SK"/>
        </w:rPr>
        <w:t xml:space="preserve">; </w:t>
      </w:r>
    </w:p>
    <w:p w14:paraId="2E30D71B" w14:textId="77777777" w:rsidR="00470128" w:rsidRDefault="00933101" w:rsidP="00933101">
      <w:pPr>
        <w:pStyle w:val="Default"/>
        <w:numPr>
          <w:ilvl w:val="0"/>
          <w:numId w:val="11"/>
        </w:numPr>
        <w:spacing w:line="288" w:lineRule="auto"/>
        <w:jc w:val="both"/>
        <w:rPr>
          <w:rFonts w:cs="Times New Roman"/>
          <w:sz w:val="19"/>
          <w:szCs w:val="19"/>
          <w:lang w:val="sk-SK"/>
        </w:rPr>
      </w:pPr>
      <w:r w:rsidRPr="00F855CA">
        <w:rPr>
          <w:sz w:val="19"/>
          <w:lang w:val="sk-SK"/>
        </w:rPr>
        <w:t>prevziať menovací dekrét</w:t>
      </w:r>
      <w:r w:rsidR="00470128">
        <w:rPr>
          <w:rFonts w:cs="Times New Roman"/>
          <w:sz w:val="19"/>
          <w:szCs w:val="19"/>
          <w:lang w:val="sk-SK"/>
        </w:rPr>
        <w:t>;</w:t>
      </w:r>
    </w:p>
    <w:p w14:paraId="01291B99" w14:textId="4581A76F" w:rsidR="00933101" w:rsidRPr="00F855CA" w:rsidRDefault="00470128" w:rsidP="00933101">
      <w:pPr>
        <w:pStyle w:val="Default"/>
        <w:numPr>
          <w:ilvl w:val="0"/>
          <w:numId w:val="11"/>
        </w:numPr>
        <w:spacing w:line="288" w:lineRule="auto"/>
        <w:jc w:val="both"/>
        <w:rPr>
          <w:rFonts w:cs="Times New Roman"/>
          <w:sz w:val="19"/>
          <w:szCs w:val="19"/>
          <w:lang w:val="sk-SK"/>
        </w:rPr>
      </w:pPr>
      <w:r>
        <w:rPr>
          <w:rFonts w:cs="Times New Roman"/>
          <w:sz w:val="19"/>
          <w:szCs w:val="19"/>
          <w:lang w:val="sk-SK"/>
        </w:rPr>
        <w:t>podpísať zoznam pridelených projektov na hodnotenie.</w:t>
      </w:r>
    </w:p>
    <w:p w14:paraId="01291B9A" w14:textId="77777777" w:rsidR="00933101" w:rsidRPr="0017594C" w:rsidRDefault="00933101" w:rsidP="00933101">
      <w:pPr>
        <w:pStyle w:val="Default"/>
        <w:spacing w:line="288" w:lineRule="auto"/>
        <w:jc w:val="both"/>
        <w:rPr>
          <w:rFonts w:cs="Times New Roman"/>
          <w:sz w:val="19"/>
          <w:szCs w:val="19"/>
          <w:lang w:val="sk-SK"/>
        </w:rPr>
      </w:pPr>
    </w:p>
    <w:p w14:paraId="43E98986" w14:textId="57EFF69B" w:rsidR="00EC7F6E" w:rsidRPr="0017594C" w:rsidRDefault="00EC7F6E" w:rsidP="00933101">
      <w:pPr>
        <w:pStyle w:val="Default"/>
        <w:spacing w:line="288" w:lineRule="auto"/>
        <w:jc w:val="both"/>
        <w:rPr>
          <w:rFonts w:cs="Times New Roman"/>
          <w:sz w:val="19"/>
          <w:szCs w:val="19"/>
          <w:lang w:val="sk-SK"/>
        </w:rPr>
      </w:pPr>
    </w:p>
    <w:p w14:paraId="01291B9B" w14:textId="77777777" w:rsidR="00933101" w:rsidRPr="0017594C" w:rsidRDefault="00933101" w:rsidP="00933101">
      <w:pPr>
        <w:pStyle w:val="Default"/>
        <w:spacing w:line="288" w:lineRule="auto"/>
        <w:jc w:val="both"/>
        <w:rPr>
          <w:rFonts w:cs="Times New Roman"/>
          <w:sz w:val="19"/>
          <w:szCs w:val="19"/>
          <w:lang w:val="sk-SK"/>
        </w:rPr>
      </w:pPr>
      <w:r w:rsidRPr="00684BB6">
        <w:rPr>
          <w:rFonts w:cs="Times New Roman"/>
          <w:sz w:val="19"/>
          <w:szCs w:val="19"/>
          <w:lang w:val="sk-SK"/>
        </w:rPr>
        <w:t>RO pre OP EVS</w:t>
      </w:r>
      <w:r w:rsidRPr="00B519B4">
        <w:rPr>
          <w:rFonts w:cs="Times New Roman"/>
          <w:sz w:val="19"/>
          <w:szCs w:val="19"/>
          <w:lang w:val="sk-SK"/>
        </w:rPr>
        <w:t xml:space="preserve"> zabezpečí pre hodnotiteľov v priestoroch, v ktorých prebieha hodnotenie,</w:t>
      </w:r>
      <w:r w:rsidRPr="0017594C">
        <w:rPr>
          <w:rFonts w:cs="Times New Roman"/>
          <w:sz w:val="19"/>
          <w:szCs w:val="19"/>
          <w:lang w:val="sk-SK"/>
        </w:rPr>
        <w:t xml:space="preserve"> výpočtovú techniku v primeranom počte s pripojením na internet za účelom možnosti získania alebo overenia informácií a údajov z externého prostredia potrebných pre hodnotiacu činnosť. V prípade, že nie je technicky možné zabezpečiť všetkým hodnotiteľom prístup na internet, resp. výpočtovú techniku, </w:t>
      </w:r>
      <w:r w:rsidRPr="00684BB6">
        <w:rPr>
          <w:rFonts w:cs="Times New Roman"/>
          <w:sz w:val="19"/>
          <w:szCs w:val="19"/>
          <w:lang w:val="sk-SK"/>
        </w:rPr>
        <w:t>RO pre OP EVS</w:t>
      </w:r>
      <w:r w:rsidRPr="0017594C">
        <w:rPr>
          <w:rFonts w:cs="Times New Roman"/>
          <w:sz w:val="19"/>
          <w:szCs w:val="19"/>
          <w:lang w:val="sk-SK"/>
        </w:rPr>
        <w:t xml:space="preserve"> zabezpečí všetky potrebné materiály tak, aby boli dodržané postupy hodnotenia stanovené v tejto príručke náhradným spôsobom. Odborní hodnotitelia vykonávajú odborné hodnotenie v priestoroch MV SR, pričom nie sú oprávnení vynášať poskytnuté dokumenty alebo ich kópie, vrátane elektronických záznamov, mimo priestorov na to určených. </w:t>
      </w:r>
      <w:r w:rsidRPr="00684BB6">
        <w:rPr>
          <w:rFonts w:cs="Times New Roman"/>
          <w:sz w:val="19"/>
          <w:szCs w:val="19"/>
          <w:lang w:val="sk-SK"/>
        </w:rPr>
        <w:t>RO pre OP EVS</w:t>
      </w:r>
      <w:r w:rsidRPr="0017594C">
        <w:rPr>
          <w:rFonts w:cs="Times New Roman"/>
          <w:sz w:val="19"/>
          <w:szCs w:val="19"/>
          <w:lang w:val="sk-SK"/>
        </w:rPr>
        <w:t xml:space="preserve"> môže rozhodnúť o uplatnení primeraných opatrení, aby nedošlo k úniku informácií o hodnotených ŽoNFP (napr. zablokovanie USB portov na PC hodnotiteľov, zabránenie komunikácie medzi hodnotiteľmi a pod.). Odborní hodnotitelia, ktorí sú zamestnancami </w:t>
      </w:r>
      <w:r w:rsidRPr="00684BB6">
        <w:rPr>
          <w:rFonts w:cs="Times New Roman"/>
          <w:sz w:val="19"/>
          <w:szCs w:val="19"/>
          <w:lang w:val="sk-SK"/>
        </w:rPr>
        <w:t>RO pre OP EVS</w:t>
      </w:r>
      <w:r w:rsidRPr="0017594C">
        <w:rPr>
          <w:rFonts w:cs="Times New Roman"/>
          <w:sz w:val="19"/>
          <w:szCs w:val="19"/>
          <w:lang w:val="sk-SK"/>
        </w:rPr>
        <w:t>, môžu vykonávať odborné hodnotenie na svojom pracovnom mieste.</w:t>
      </w:r>
    </w:p>
    <w:p w14:paraId="01291B9C" w14:textId="77777777" w:rsidR="00DC1E2A" w:rsidRPr="0017594C" w:rsidRDefault="00DC1E2A">
      <w:pPr>
        <w:pStyle w:val="Default"/>
        <w:spacing w:line="288" w:lineRule="auto"/>
        <w:jc w:val="both"/>
        <w:rPr>
          <w:rFonts w:cs="Times New Roman"/>
          <w:sz w:val="19"/>
          <w:szCs w:val="19"/>
          <w:lang w:val="sk-SK"/>
        </w:rPr>
      </w:pPr>
    </w:p>
    <w:p w14:paraId="01291B9E" w14:textId="77777777" w:rsidR="00933101" w:rsidRPr="0017594C" w:rsidRDefault="00933101" w:rsidP="00933101">
      <w:pPr>
        <w:spacing w:line="288" w:lineRule="auto"/>
        <w:jc w:val="both"/>
        <w:rPr>
          <w:szCs w:val="19"/>
          <w:lang w:val="sk-SK"/>
        </w:rPr>
      </w:pPr>
      <w:r w:rsidRPr="0017594C">
        <w:rPr>
          <w:szCs w:val="19"/>
          <w:lang w:val="sk-SK"/>
        </w:rPr>
        <w:t xml:space="preserve">Po oboznámení sa so zoznamom pridelených žiadostí o NFP </w:t>
      </w:r>
      <w:r w:rsidR="008711EB">
        <w:rPr>
          <w:szCs w:val="19"/>
          <w:lang w:val="sk-SK"/>
        </w:rPr>
        <w:t xml:space="preserve">a pred uskutočnením odborného hodnotenia </w:t>
      </w:r>
      <w:r w:rsidRPr="0017594C">
        <w:rPr>
          <w:szCs w:val="19"/>
          <w:lang w:val="sk-SK"/>
        </w:rPr>
        <w:t>odborný hodnotiteľ podpíše čestné vyhlásenie o nestrannosti, zachovaní dôvernosti informácií a vylúčení konfliktu záujmov.</w:t>
      </w:r>
    </w:p>
    <w:p w14:paraId="01291B9F" w14:textId="77777777" w:rsidR="00933101" w:rsidRPr="0017594C" w:rsidRDefault="00933101" w:rsidP="00933101">
      <w:pPr>
        <w:spacing w:before="120" w:after="120" w:line="288" w:lineRule="auto"/>
        <w:jc w:val="both"/>
        <w:rPr>
          <w:szCs w:val="19"/>
          <w:lang w:val="sk-SK"/>
        </w:rPr>
      </w:pPr>
      <w:r w:rsidRPr="0017594C">
        <w:rPr>
          <w:szCs w:val="19"/>
          <w:lang w:val="sk-SK"/>
        </w:rPr>
        <w:t>Zároveň</w:t>
      </w:r>
      <w:r>
        <w:rPr>
          <w:szCs w:val="19"/>
          <w:lang w:val="sk-SK"/>
        </w:rPr>
        <w:t xml:space="preserve"> zamestnanec</w:t>
      </w:r>
      <w:r w:rsidRPr="0017594C">
        <w:rPr>
          <w:szCs w:val="19"/>
          <w:lang w:val="sk-SK"/>
        </w:rPr>
        <w:t xml:space="preserve"> </w:t>
      </w:r>
      <w:r w:rsidRPr="00684BB6">
        <w:rPr>
          <w:color w:val="000000"/>
          <w:szCs w:val="19"/>
          <w:lang w:val="sk-SK"/>
        </w:rPr>
        <w:t>RO pre OP EVS</w:t>
      </w:r>
      <w:r w:rsidRPr="0017594C">
        <w:rPr>
          <w:szCs w:val="19"/>
          <w:lang w:val="sk-SK"/>
        </w:rPr>
        <w:t xml:space="preserve"> na základe dostupných informácií preverí, či kandidát na odborného hodnotiteľa nie je blízkou alebo spriaznenou osobou so žiadateľom (právnickou osobou) z pre</w:t>
      </w:r>
      <w:r>
        <w:rPr>
          <w:szCs w:val="19"/>
          <w:lang w:val="sk-SK"/>
        </w:rPr>
        <w:t>dmetnej výzvy/</w:t>
      </w:r>
      <w:r w:rsidRPr="0017594C">
        <w:rPr>
          <w:szCs w:val="19"/>
          <w:lang w:val="sk-SK"/>
        </w:rPr>
        <w:t xml:space="preserve">vyzvania, či nie je zamestnancom niektorého zo žiadateľov alebo či nie je evidovaný v orgánoch niektorého zo žiadateľov. </w:t>
      </w:r>
    </w:p>
    <w:p w14:paraId="01291BA0"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Zodpovedný pracovník </w:t>
      </w:r>
      <w:r w:rsidRPr="00684BB6">
        <w:rPr>
          <w:color w:val="000000"/>
          <w:szCs w:val="19"/>
          <w:lang w:val="sk-SK"/>
        </w:rPr>
        <w:t>RO pre OP EVS</w:t>
      </w:r>
      <w:r w:rsidRPr="0017594C">
        <w:rPr>
          <w:szCs w:val="19"/>
          <w:lang w:val="sk-SK"/>
        </w:rPr>
        <w:t xml:space="preserve"> najprv na základe údajov zaslaných odborným hodnotiteľom resp. iných dostupných údajov preverí, či odborný hodnotiteľ nie je zamestnancom niektorého zo žiadateľov o NFP, žiadosť ktorého má hodnotiť. V prípade, ak patria medzi žiadateľov podnikateľské subjekty, ktoré sú evidované v obchodnom registri S</w:t>
      </w:r>
      <w:r>
        <w:rPr>
          <w:szCs w:val="19"/>
          <w:lang w:val="sk-SK"/>
        </w:rPr>
        <w:t>R</w:t>
      </w:r>
      <w:r w:rsidRPr="0017594C">
        <w:rPr>
          <w:szCs w:val="19"/>
          <w:lang w:val="sk-SK"/>
        </w:rPr>
        <w:t xml:space="preserve">, preverí hodnotiteľa na „Sociálnej sieti obchodného registra“ – www.foaf.sk. Zamestnanec overuje firmy blízkych ľudí aj blízke firmy pomocou Sociálnej siete obchodného registra. Ak sú oprávnenými žiadateľmi v rámci hodnotenej výzvy výhradne organizácie verejnej správy a mimovládne organizácie, kontrolu na sociálnej sieti obchodného registra nie je potrebné vykonať. </w:t>
      </w:r>
    </w:p>
    <w:p w14:paraId="01291BA1" w14:textId="77777777" w:rsidR="00933101" w:rsidRPr="0017594C" w:rsidRDefault="00933101" w:rsidP="00933101">
      <w:pPr>
        <w:spacing w:before="120" w:after="120" w:line="288" w:lineRule="auto"/>
        <w:jc w:val="both"/>
        <w:rPr>
          <w:szCs w:val="19"/>
          <w:lang w:val="sk-SK"/>
        </w:rPr>
      </w:pPr>
      <w:r w:rsidRPr="0017594C">
        <w:rPr>
          <w:szCs w:val="19"/>
          <w:lang w:val="sk-SK"/>
        </w:rPr>
        <w:t xml:space="preserve">V prípade výziev/vyzvaní, v ktorých patria medzi oprávnených žiadateľov aj mimovládne organizácie, záujmové združenia právnických osôb a subjekty založené podľa zákona č. 455/1991 Z.z. o živnostenskom podnikaní preverí pracovník </w:t>
      </w:r>
      <w:r w:rsidRPr="00684BB6">
        <w:rPr>
          <w:color w:val="000000"/>
          <w:szCs w:val="19"/>
          <w:lang w:val="sk-SK"/>
        </w:rPr>
        <w:t>RO pre OP EVS</w:t>
      </w:r>
      <w:r w:rsidRPr="0017594C">
        <w:rPr>
          <w:szCs w:val="19"/>
          <w:lang w:val="sk-SK"/>
        </w:rPr>
        <w:t xml:space="preserve"> na internetovej stránke http://portal.ives.sk/registre/, resp. www.zrsr.sk, či nie je hodnotiteľ zakladateľom alebo štatutárnym orgánom niektorého zo žiadateľov, žiadosť ktorého má hodnotiť. V prípade, ak je záujemca blízkou alebo spriaznenou osobou so žiadateľom, resp. zamestnancom žiadateľa alebo sa nachádza v akomkoľvek konflikte záujmov v zmysle zákona o príspevku z EŠIF, bude z výberu odborných hodnotiteľov pre konkrétnu výzvu/vyzvanie vylúčený. O vylúčení </w:t>
      </w:r>
      <w:r w:rsidRPr="00684BB6">
        <w:rPr>
          <w:color w:val="000000"/>
          <w:szCs w:val="19"/>
          <w:lang w:val="sk-SK"/>
        </w:rPr>
        <w:t>RO pre OP EVS</w:t>
      </w:r>
      <w:r w:rsidRPr="0017594C">
        <w:rPr>
          <w:szCs w:val="19"/>
          <w:lang w:val="sk-SK"/>
        </w:rPr>
        <w:t xml:space="preserve"> vylúčenú osobu písomne informuje. </w:t>
      </w:r>
    </w:p>
    <w:p w14:paraId="01291BA2" w14:textId="77777777" w:rsidR="00933101" w:rsidRPr="0017594C" w:rsidRDefault="00933101" w:rsidP="00933101">
      <w:pPr>
        <w:spacing w:line="288" w:lineRule="auto"/>
        <w:jc w:val="both"/>
        <w:rPr>
          <w:szCs w:val="19"/>
          <w:lang w:val="sk-SK"/>
        </w:rPr>
      </w:pPr>
      <w:r w:rsidRPr="0017594C">
        <w:rPr>
          <w:szCs w:val="19"/>
          <w:lang w:val="sk-SK"/>
        </w:rPr>
        <w:t>Rovnako bude z odborného hodnotenia vylúčený odborný hodnotiteľ, ktorý oznámi existenciu konfliktu záujmov pred alebo počas odborného hodnotenia a následným preskúmaním je existencia konfliktu záujmov potvrdená. ŽoNFP hodnotené týmto odborným hodnotiteľom budú náhodným výberom (žrebom) priradené inému odbornému hodnotiteľovi a znovu zhodnotené. Táto skutočnosť bude zaznamena</w:t>
      </w:r>
      <w:r>
        <w:rPr>
          <w:szCs w:val="19"/>
          <w:lang w:val="sk-SK"/>
        </w:rPr>
        <w:t>ná v dokumentácii z výzvy/</w:t>
      </w:r>
      <w:r w:rsidRPr="0017594C">
        <w:rPr>
          <w:szCs w:val="19"/>
          <w:lang w:val="sk-SK"/>
        </w:rPr>
        <w:t xml:space="preserve">vyzvania. V prípade podpory zo strany ITMS2014+ bude na náhodné priradenie využitá príslušná funkcionalita ITMS2014+. Rovnako je povinný postupovať každý zamestnanec </w:t>
      </w:r>
      <w:r w:rsidRPr="00684BB6">
        <w:rPr>
          <w:color w:val="000000"/>
          <w:szCs w:val="19"/>
          <w:lang w:val="sk-SK"/>
        </w:rPr>
        <w:t>RO pre OP EVS</w:t>
      </w:r>
      <w:r w:rsidRPr="0017594C">
        <w:rPr>
          <w:szCs w:val="19"/>
          <w:lang w:val="sk-SK"/>
        </w:rPr>
        <w:t xml:space="preserve"> a odborný hodnotiteľ, ktorý má podozrenie, že by iná osoba zapojená do výberu projektov mohla byť zaujatá. V prípade, ak sa konflikt záujmov zistí v priebehu alebo po odbornom hodnotení a odborný hodnotiteľ ho neoznámil, bude tento hodnotiteľ úplne vylúčený z účasti na odbornom hodnotení pre OP EVS.</w:t>
      </w:r>
    </w:p>
    <w:p w14:paraId="01291BA3" w14:textId="77777777" w:rsidR="00933101" w:rsidRPr="0017594C" w:rsidRDefault="00933101" w:rsidP="00933101">
      <w:pPr>
        <w:spacing w:before="120" w:after="120" w:line="288" w:lineRule="auto"/>
        <w:jc w:val="both"/>
        <w:rPr>
          <w:rFonts w:asciiTheme="minorHAnsi" w:hAnsiTheme="minorHAnsi" w:cstheme="minorHAnsi"/>
          <w:szCs w:val="19"/>
          <w:lang w:val="sk-SK"/>
        </w:rPr>
      </w:pPr>
      <w:r w:rsidRPr="0017594C">
        <w:rPr>
          <w:szCs w:val="19"/>
          <w:lang w:val="sk-SK"/>
        </w:rPr>
        <w:lastRenderedPageBreak/>
        <w:t>Odborní hodnotitelia sú povinní vykonať odborné hodnotenie ŽoNFP, ktoré im boli priradené, v termíne a podľa inštrukcií podaných na </w:t>
      </w:r>
      <w:r w:rsidRPr="00B519B4">
        <w:rPr>
          <w:szCs w:val="19"/>
          <w:lang w:val="sk-SK"/>
        </w:rPr>
        <w:t xml:space="preserve">školení odborných hodnotiteľov, v súlade s ustanoveniami uvedenými v príručke pre odborných hodnotiteľov. </w:t>
      </w:r>
      <w:r w:rsidRPr="0017594C">
        <w:rPr>
          <w:szCs w:val="19"/>
          <w:lang w:val="sk-SK"/>
        </w:rPr>
        <w:t>RO stanoví lehotu alebo konečný termín na vykonanie odborného hodnotenia v závislosti od podmienok predmetnej výzvy/vyzvania, v závislosti od počtu ŽoNFP, ktoré splnili podmienky administratívneho overenia v rámci danej výzvy/vyzvaní, ako aj od počtu odborných hodnotiteľov, ktorí splnili podmienky výberu v rámci OP</w:t>
      </w:r>
      <w:r>
        <w:rPr>
          <w:szCs w:val="19"/>
          <w:lang w:val="sk-SK"/>
        </w:rPr>
        <w:t xml:space="preserve"> </w:t>
      </w:r>
      <w:r w:rsidRPr="0017594C">
        <w:rPr>
          <w:szCs w:val="19"/>
          <w:lang w:val="sk-SK"/>
        </w:rPr>
        <w:t>EVS</w:t>
      </w:r>
      <w:r>
        <w:rPr>
          <w:szCs w:val="19"/>
          <w:lang w:val="sk-SK"/>
        </w:rPr>
        <w:t xml:space="preserve"> (resp. </w:t>
      </w:r>
      <w:r w:rsidRPr="0017594C">
        <w:rPr>
          <w:szCs w:val="19"/>
          <w:lang w:val="sk-SK"/>
        </w:rPr>
        <w:t xml:space="preserve">príslušnej </w:t>
      </w:r>
      <w:r>
        <w:rPr>
          <w:szCs w:val="19"/>
          <w:lang w:val="sk-SK"/>
        </w:rPr>
        <w:t>prioritnej osi ((</w:t>
      </w:r>
      <w:r w:rsidRPr="0006399E">
        <w:rPr>
          <w:szCs w:val="19"/>
          <w:lang w:val="sk-SK"/>
        </w:rPr>
        <w:t xml:space="preserve">ďalej aj </w:t>
      </w:r>
      <w:r>
        <w:rPr>
          <w:szCs w:val="19"/>
          <w:lang w:val="sk-SK"/>
        </w:rPr>
        <w:t>„</w:t>
      </w:r>
      <w:r w:rsidRPr="0017594C">
        <w:rPr>
          <w:szCs w:val="19"/>
          <w:lang w:val="sk-SK"/>
        </w:rPr>
        <w:t>PO</w:t>
      </w:r>
      <w:r>
        <w:rPr>
          <w:szCs w:val="19"/>
          <w:lang w:val="sk-SK"/>
        </w:rPr>
        <w:t>)</w:t>
      </w:r>
      <w:r w:rsidRPr="0017594C">
        <w:rPr>
          <w:szCs w:val="19"/>
          <w:lang w:val="sk-SK"/>
        </w:rPr>
        <w:t>/špecifického cieľa/výzvy/vyzvania</w:t>
      </w:r>
      <w:r>
        <w:rPr>
          <w:szCs w:val="19"/>
          <w:lang w:val="sk-SK"/>
        </w:rPr>
        <w:t>))</w:t>
      </w:r>
      <w:r w:rsidRPr="0017594C">
        <w:rPr>
          <w:szCs w:val="19"/>
          <w:lang w:val="sk-SK"/>
        </w:rPr>
        <w:t xml:space="preserve">. </w:t>
      </w:r>
      <w:r w:rsidRPr="00684BB6">
        <w:rPr>
          <w:color w:val="000000"/>
          <w:szCs w:val="19"/>
          <w:lang w:val="sk-SK"/>
        </w:rPr>
        <w:t>RO pre OP EVS</w:t>
      </w:r>
      <w:r w:rsidRPr="0017594C">
        <w:rPr>
          <w:szCs w:val="19"/>
          <w:lang w:val="sk-SK"/>
        </w:rPr>
        <w:t xml:space="preserve"> pri stanovení termínu zároveň berie do úvahy potrebu splniť záväzný termín na informovanie žiadateľov o schválení alebo neschválení</w:t>
      </w:r>
      <w:r w:rsidRPr="0017594C">
        <w:rPr>
          <w:rFonts w:asciiTheme="minorHAnsi" w:hAnsiTheme="minorHAnsi" w:cstheme="minorHAnsi"/>
          <w:szCs w:val="19"/>
          <w:lang w:val="sk-SK"/>
        </w:rPr>
        <w:t xml:space="preserve"> ŽoNFP</w:t>
      </w:r>
      <w:r w:rsidRPr="0017594C">
        <w:rPr>
          <w:szCs w:val="19"/>
          <w:lang w:val="sk-SK"/>
        </w:rPr>
        <w:t>, ktoré sú predmetom procesu schvaľovania</w:t>
      </w:r>
      <w:r w:rsidRPr="0017594C">
        <w:rPr>
          <w:rFonts w:asciiTheme="minorHAnsi" w:hAnsiTheme="minorHAnsi" w:cstheme="minorHAnsi"/>
          <w:szCs w:val="19"/>
          <w:lang w:val="sk-SK"/>
        </w:rPr>
        <w:t xml:space="preserve">. </w:t>
      </w:r>
    </w:p>
    <w:p w14:paraId="7B32EF4A" w14:textId="77777777" w:rsidR="006878C5" w:rsidRDefault="00933101" w:rsidP="00A65FCF">
      <w:pPr>
        <w:spacing w:before="120" w:after="80" w:line="288" w:lineRule="auto"/>
        <w:jc w:val="both"/>
        <w:rPr>
          <w:szCs w:val="19"/>
          <w:lang w:val="sk-SK"/>
        </w:rPr>
      </w:pPr>
      <w:r>
        <w:rPr>
          <w:szCs w:val="19"/>
          <w:lang w:val="sk-SK"/>
        </w:rPr>
        <w:t>D</w:t>
      </w:r>
      <w:r w:rsidRPr="0017594C">
        <w:rPr>
          <w:szCs w:val="19"/>
          <w:lang w:val="sk-SK"/>
        </w:rPr>
        <w:t xml:space="preserve">održiavanie pravidiel výkonu odborného hodnotenia </w:t>
      </w:r>
      <w:r>
        <w:rPr>
          <w:szCs w:val="19"/>
          <w:lang w:val="sk-SK"/>
        </w:rPr>
        <w:t xml:space="preserve">zabezpečuje </w:t>
      </w:r>
      <w:r w:rsidRPr="0017594C">
        <w:rPr>
          <w:szCs w:val="19"/>
          <w:lang w:val="sk-SK"/>
        </w:rPr>
        <w:t xml:space="preserve">poverený zamestnanec </w:t>
      </w:r>
      <w:r w:rsidRPr="00684BB6">
        <w:rPr>
          <w:color w:val="000000"/>
          <w:szCs w:val="19"/>
          <w:lang w:val="sk-SK"/>
        </w:rPr>
        <w:t>RO pre OP EVS</w:t>
      </w:r>
      <w:r w:rsidRPr="0017594C">
        <w:rPr>
          <w:szCs w:val="19"/>
          <w:lang w:val="sk-SK"/>
        </w:rPr>
        <w:t>. Poverený zamestnanec nezasahuje do obsahového vyhodnotenia jednotlivých kritérií odborného hodnotenia, ale smie informovať odborných hodnotiteľov o prílohách alebo častiach ŽoNFP, ktoré môžu obsahovať informácie relevantné pre výkon odborného hodnotenia</w:t>
      </w:r>
      <w:r w:rsidR="00442EA1">
        <w:rPr>
          <w:szCs w:val="19"/>
          <w:lang w:val="sk-SK"/>
        </w:rPr>
        <w:t>,</w:t>
      </w:r>
      <w:r w:rsidR="00442EA1" w:rsidRPr="00442EA1">
        <w:rPr>
          <w:szCs w:val="19"/>
          <w:lang w:val="sk-SK"/>
        </w:rPr>
        <w:t xml:space="preserve"> </w:t>
      </w:r>
      <w:r w:rsidR="00442EA1">
        <w:rPr>
          <w:szCs w:val="19"/>
          <w:lang w:val="sk-SK"/>
        </w:rPr>
        <w:t xml:space="preserve">tiež smie poskytnúť/zabezpečiť technickú podporu pri práci v ITMS2014+ a pri aplikácii vybraných nástrojov overovania </w:t>
      </w:r>
      <w:r w:rsidR="00442EA1" w:rsidRPr="00054F81">
        <w:rPr>
          <w:szCs w:val="19"/>
          <w:lang w:val="sk-SK"/>
        </w:rPr>
        <w:t>hospodárnosti a efektívnosti navrhovaných výdavkov</w:t>
      </w:r>
      <w:r w:rsidRPr="0017594C">
        <w:rPr>
          <w:szCs w:val="19"/>
          <w:lang w:val="sk-SK"/>
        </w:rPr>
        <w:t>. Zároveň sa ako pozorovatelia výkonu odborného hodnotenia môžu zúčastniť zástupcovia partnerov.</w:t>
      </w:r>
    </w:p>
    <w:p w14:paraId="61342AED" w14:textId="6D01117C" w:rsidR="00531D9E" w:rsidRDefault="0011317D" w:rsidP="00A65FCF">
      <w:pPr>
        <w:spacing w:before="120" w:after="80" w:line="288" w:lineRule="auto"/>
        <w:jc w:val="both"/>
        <w:rPr>
          <w:rFonts w:eastAsia="Calibri"/>
          <w:szCs w:val="22"/>
        </w:rPr>
      </w:pPr>
      <w:r>
        <w:rPr>
          <w:rFonts w:eastAsia="Calibri"/>
          <w:szCs w:val="22"/>
        </w:rPr>
        <w:t>V súlade s</w:t>
      </w:r>
      <w:r w:rsidR="00531D9E">
        <w:rPr>
          <w:rFonts w:eastAsia="Calibri"/>
          <w:szCs w:val="22"/>
        </w:rPr>
        <w:t xml:space="preserve"> odsekom 7,</w:t>
      </w:r>
      <w:r>
        <w:rPr>
          <w:rFonts w:eastAsia="Calibri"/>
          <w:szCs w:val="22"/>
        </w:rPr>
        <w:t xml:space="preserve"> </w:t>
      </w:r>
      <w:r w:rsidR="00531D9E">
        <w:rPr>
          <w:rFonts w:eastAsia="Calibri"/>
          <w:szCs w:val="22"/>
        </w:rPr>
        <w:t>kapitoly 3.2.1.2 SR EŠIF môže odborný hodnotiteľ p</w:t>
      </w:r>
      <w:r w:rsidR="009741B9">
        <w:rPr>
          <w:rFonts w:eastAsia="Calibri"/>
          <w:szCs w:val="22"/>
        </w:rPr>
        <w:t xml:space="preserve">očas odborného hodnotenia </w:t>
      </w:r>
      <w:r w:rsidR="00F73BB1">
        <w:rPr>
          <w:rFonts w:eastAsia="Calibri"/>
          <w:szCs w:val="22"/>
        </w:rPr>
        <w:t>informovať povereného zamestnaca RO pre OP EVS o tom</w:t>
      </w:r>
      <w:r w:rsidR="009741B9">
        <w:rPr>
          <w:rFonts w:eastAsia="Calibri"/>
          <w:szCs w:val="22"/>
        </w:rPr>
        <w:t xml:space="preserve">, že na posúdenie splnenia odborného hodnotenia </w:t>
      </w:r>
      <w:r w:rsidR="00F73BB1" w:rsidRPr="00F26C65">
        <w:rPr>
          <w:rFonts w:eastAsia="Calibri"/>
          <w:szCs w:val="22"/>
          <w:lang w:val="sk-SK"/>
        </w:rPr>
        <w:t>potrebuje</w:t>
      </w:r>
      <w:r w:rsidR="009741B9" w:rsidRPr="00F26C65">
        <w:rPr>
          <w:rFonts w:eastAsia="Calibri"/>
          <w:szCs w:val="22"/>
          <w:lang w:val="sk-SK"/>
        </w:rPr>
        <w:t xml:space="preserve"> poskytnúť zo strany žiadateľa doplňujúce informácie</w:t>
      </w:r>
      <w:r w:rsidR="009D69B9" w:rsidRPr="00F26C65">
        <w:rPr>
          <w:rFonts w:eastAsia="Calibri"/>
          <w:szCs w:val="22"/>
          <w:lang w:val="sk-SK"/>
        </w:rPr>
        <w:t xml:space="preserve">. V prípade, že RO pre OP EVS kladne </w:t>
      </w:r>
      <w:r w:rsidR="00CC4594" w:rsidRPr="00F26C65">
        <w:rPr>
          <w:rFonts w:eastAsia="Calibri"/>
          <w:szCs w:val="22"/>
          <w:lang w:val="sk-SK"/>
        </w:rPr>
        <w:t>posúdi podnet</w:t>
      </w:r>
      <w:r w:rsidR="009D69B9" w:rsidRPr="00F26C65">
        <w:rPr>
          <w:rFonts w:eastAsia="Calibri"/>
          <w:szCs w:val="22"/>
          <w:lang w:val="sk-SK"/>
        </w:rPr>
        <w:t xml:space="preserve">  odborného</w:t>
      </w:r>
      <w:r w:rsidR="009D69B9" w:rsidRPr="00CC4594">
        <w:rPr>
          <w:rFonts w:eastAsia="Calibri"/>
          <w:szCs w:val="22"/>
          <w:lang w:val="sk-SK"/>
        </w:rPr>
        <w:t xml:space="preserve"> hodnotiteľa</w:t>
      </w:r>
      <w:r w:rsidR="00CC4594" w:rsidRPr="00CC4594">
        <w:rPr>
          <w:rFonts w:eastAsia="Calibri"/>
          <w:szCs w:val="22"/>
          <w:lang w:val="sk-SK"/>
        </w:rPr>
        <w:t xml:space="preserve"> vo vzťahu</w:t>
      </w:r>
      <w:r w:rsidR="00CC4594">
        <w:rPr>
          <w:rFonts w:eastAsia="Calibri"/>
          <w:szCs w:val="22"/>
        </w:rPr>
        <w:t xml:space="preserve"> vecnej oprávnenosti a celkovej opodstatnenosti</w:t>
      </w:r>
      <w:r w:rsidR="00CC4594" w:rsidRPr="00B94960">
        <w:rPr>
          <w:rFonts w:eastAsia="Calibri"/>
          <w:szCs w:val="22"/>
        </w:rPr>
        <w:t xml:space="preserve"> </w:t>
      </w:r>
      <w:r w:rsidR="00CC4594">
        <w:rPr>
          <w:rFonts w:eastAsia="Calibri"/>
          <w:szCs w:val="22"/>
        </w:rPr>
        <w:t>(požadované údaje musia mať jasnú súvislosť s posúdením kritérií odborného hodnotenia)</w:t>
      </w:r>
      <w:r w:rsidR="008115A7">
        <w:rPr>
          <w:rFonts w:eastAsia="Calibri"/>
          <w:szCs w:val="22"/>
        </w:rPr>
        <w:t>,</w:t>
      </w:r>
      <w:r w:rsidR="009D69B9">
        <w:rPr>
          <w:rFonts w:eastAsia="Calibri"/>
          <w:szCs w:val="22"/>
        </w:rPr>
        <w:t xml:space="preserve"> </w:t>
      </w:r>
      <w:r w:rsidR="00CC4594">
        <w:rPr>
          <w:rFonts w:eastAsia="Calibri"/>
          <w:szCs w:val="22"/>
        </w:rPr>
        <w:t xml:space="preserve">vypracuje </w:t>
      </w:r>
      <w:r w:rsidR="00CC4594" w:rsidRPr="00F26C65">
        <w:rPr>
          <w:rFonts w:eastAsia="Calibri"/>
          <w:szCs w:val="22"/>
        </w:rPr>
        <w:t xml:space="preserve">zápis podnetu odborného hodnotiteľa do žiadosti, ktorej vecnú formuláciu podpíše odborný hodnotiteľ </w:t>
      </w:r>
      <w:r w:rsidR="009741B9" w:rsidRPr="00F26C65">
        <w:rPr>
          <w:rFonts w:eastAsia="Calibri"/>
          <w:szCs w:val="22"/>
        </w:rPr>
        <w:t xml:space="preserve"> </w:t>
      </w:r>
      <w:r w:rsidR="00CC4594" w:rsidRPr="00F26C65">
        <w:rPr>
          <w:rFonts w:eastAsia="Calibri"/>
          <w:szCs w:val="22"/>
        </w:rPr>
        <w:t>na znak sú</w:t>
      </w:r>
      <w:r w:rsidR="00CC4594">
        <w:rPr>
          <w:rFonts w:eastAsia="Calibri"/>
          <w:szCs w:val="22"/>
        </w:rPr>
        <w:t>hlasu. Následne</w:t>
      </w:r>
      <w:r w:rsidR="009741B9">
        <w:rPr>
          <w:rFonts w:eastAsia="Calibri"/>
          <w:szCs w:val="22"/>
        </w:rPr>
        <w:t xml:space="preserve"> RO pre OP EVS</w:t>
      </w:r>
      <w:r w:rsidR="00B62267">
        <w:rPr>
          <w:rFonts w:eastAsia="Calibri"/>
          <w:szCs w:val="22"/>
        </w:rPr>
        <w:t>,</w:t>
      </w:r>
      <w:r w:rsidR="00B94960" w:rsidRPr="00B94960">
        <w:rPr>
          <w:rFonts w:eastAsia="Calibri"/>
          <w:szCs w:val="22"/>
        </w:rPr>
        <w:t xml:space="preserve"> </w:t>
      </w:r>
      <w:r w:rsidR="00B62267">
        <w:rPr>
          <w:rFonts w:eastAsia="Calibri"/>
          <w:szCs w:val="22"/>
        </w:rPr>
        <w:t>vypracuje</w:t>
      </w:r>
      <w:r w:rsidR="002A7339">
        <w:rPr>
          <w:rFonts w:eastAsia="Calibri"/>
          <w:szCs w:val="22"/>
        </w:rPr>
        <w:t xml:space="preserve"> na jej základe</w:t>
      </w:r>
      <w:r w:rsidR="00B62267">
        <w:rPr>
          <w:rFonts w:eastAsia="Calibri"/>
          <w:szCs w:val="22"/>
        </w:rPr>
        <w:t xml:space="preserve"> </w:t>
      </w:r>
      <w:r w:rsidR="00AD033D">
        <w:rPr>
          <w:rFonts w:eastAsia="Calibri"/>
          <w:szCs w:val="22"/>
        </w:rPr>
        <w:t xml:space="preserve">výzvu  </w:t>
      </w:r>
      <w:r w:rsidR="00B62267">
        <w:rPr>
          <w:rFonts w:eastAsia="Calibri"/>
          <w:szCs w:val="22"/>
        </w:rPr>
        <w:t xml:space="preserve">na doplnenie </w:t>
      </w:r>
      <w:r w:rsidR="00FC4345" w:rsidRPr="0096295E">
        <w:rPr>
          <w:rFonts w:eastAsia="Calibri"/>
          <w:szCs w:val="22"/>
          <w:lang w:val="sk-SK"/>
        </w:rPr>
        <w:t>chýbajúcich údajov</w:t>
      </w:r>
      <w:r w:rsidR="00FC4345">
        <w:rPr>
          <w:rFonts w:eastAsia="Calibri"/>
          <w:szCs w:val="22"/>
        </w:rPr>
        <w:t xml:space="preserve"> </w:t>
      </w:r>
      <w:r w:rsidR="00531D9E">
        <w:rPr>
          <w:rFonts w:eastAsia="Calibri"/>
          <w:szCs w:val="22"/>
        </w:rPr>
        <w:t xml:space="preserve">(formulár  CKO č.19) </w:t>
      </w:r>
      <w:r w:rsidR="00750690" w:rsidRPr="0096295E">
        <w:rPr>
          <w:rFonts w:eastAsia="Calibri"/>
          <w:szCs w:val="22"/>
          <w:lang w:val="sk-SK"/>
        </w:rPr>
        <w:t>, pričom RO pre OP EVS</w:t>
      </w:r>
      <w:r w:rsidR="00531D9E" w:rsidRPr="0096295E">
        <w:rPr>
          <w:rFonts w:eastAsia="Calibri"/>
          <w:szCs w:val="22"/>
          <w:lang w:val="sk-SK"/>
        </w:rPr>
        <w:t xml:space="preserve"> </w:t>
      </w:r>
      <w:r w:rsidR="00750690" w:rsidRPr="0096295E">
        <w:rPr>
          <w:rFonts w:eastAsia="Calibri"/>
          <w:szCs w:val="22"/>
          <w:lang w:val="sk-SK"/>
        </w:rPr>
        <w:t xml:space="preserve"> určí </w:t>
      </w:r>
      <w:r w:rsidR="00FC4345">
        <w:rPr>
          <w:rFonts w:eastAsia="Calibri"/>
          <w:szCs w:val="22"/>
          <w:lang w:val="sk-SK"/>
        </w:rPr>
        <w:t xml:space="preserve">žiadateľovi </w:t>
      </w:r>
      <w:r w:rsidR="00750690" w:rsidRPr="0096295E">
        <w:rPr>
          <w:rFonts w:eastAsia="Calibri"/>
          <w:szCs w:val="22"/>
          <w:lang w:val="sk-SK"/>
        </w:rPr>
        <w:t xml:space="preserve">primeranú lehotu na doplnenie údajov, ktorá nesmie byť kratšia ako 5 pracovných dní. </w:t>
      </w:r>
      <w:r w:rsidR="009741B9" w:rsidRPr="0096295E">
        <w:rPr>
          <w:rFonts w:eastAsia="Calibri"/>
          <w:szCs w:val="22"/>
          <w:lang w:val="sk-SK"/>
        </w:rPr>
        <w:t>Súčasťou tejto výzvy môže byť aj vyžiadanie informácií/dokumentov, ktoré boli overované a mali byť dožiadané v rámci administratívneho overovania, ak sa v rámci odborného hodnotenia zistí, že RO</w:t>
      </w:r>
      <w:r w:rsidR="00B62267" w:rsidRPr="0096295E">
        <w:rPr>
          <w:rFonts w:eastAsia="Calibri"/>
          <w:szCs w:val="22"/>
          <w:lang w:val="sk-SK"/>
        </w:rPr>
        <w:t xml:space="preserve"> pre OP EVS</w:t>
      </w:r>
      <w:r w:rsidR="009741B9" w:rsidRPr="0096295E">
        <w:rPr>
          <w:rFonts w:eastAsia="Calibri"/>
          <w:szCs w:val="22"/>
          <w:lang w:val="sk-SK"/>
        </w:rPr>
        <w:t xml:space="preserve"> opomenul v tejto fáze dožiadať kompletné informácie/dokumenty.</w:t>
      </w:r>
      <w:r w:rsidR="00750690">
        <w:rPr>
          <w:rFonts w:eastAsia="Calibri"/>
          <w:szCs w:val="22"/>
        </w:rPr>
        <w:t xml:space="preserve"> </w:t>
      </w:r>
    </w:p>
    <w:p w14:paraId="01291BA5" w14:textId="77777777" w:rsidR="00442EA1" w:rsidRDefault="00442EA1" w:rsidP="00442EA1">
      <w:pPr>
        <w:pStyle w:val="Default"/>
        <w:spacing w:before="120" w:after="120" w:line="288" w:lineRule="auto"/>
        <w:jc w:val="both"/>
        <w:rPr>
          <w:rFonts w:cs="Times New Roman"/>
          <w:color w:val="auto"/>
          <w:sz w:val="19"/>
          <w:szCs w:val="19"/>
          <w:lang w:val="sk-SK"/>
        </w:rPr>
      </w:pPr>
      <w:r w:rsidRPr="009C4314">
        <w:rPr>
          <w:rFonts w:cs="Times New Roman"/>
          <w:color w:val="auto"/>
          <w:sz w:val="19"/>
          <w:szCs w:val="19"/>
          <w:lang w:val="sk-SK"/>
        </w:rPr>
        <w:t>Pri posudzovaní hospodárnosti a efektívnosti navrhovaných výdavkov v</w:t>
      </w:r>
      <w:r>
        <w:rPr>
          <w:rFonts w:cs="Times New Roman"/>
          <w:color w:val="auto"/>
          <w:sz w:val="19"/>
          <w:szCs w:val="19"/>
          <w:lang w:val="sk-SK"/>
        </w:rPr>
        <w:t> oblasti hodnotenia</w:t>
      </w:r>
      <w:r w:rsidRPr="009C4314">
        <w:rPr>
          <w:rFonts w:cs="Times New Roman"/>
          <w:color w:val="auto"/>
          <w:sz w:val="19"/>
          <w:szCs w:val="19"/>
          <w:lang w:val="sk-SK"/>
        </w:rPr>
        <w:t xml:space="preserve"> finančná a ekonomická stránka projektu</w:t>
      </w:r>
      <w:r>
        <w:rPr>
          <w:rFonts w:cs="Times New Roman"/>
          <w:color w:val="auto"/>
          <w:sz w:val="19"/>
          <w:szCs w:val="19"/>
          <w:lang w:val="sk-SK"/>
        </w:rPr>
        <w:t xml:space="preserve">, môžu odborní hodnotitelia požadovať podporu povereného zamestnanca RO pre OP EVS pri technickom zabezpečení aplikácie vybraných nástrojov overovania </w:t>
      </w:r>
      <w:r w:rsidRPr="00054F81">
        <w:rPr>
          <w:rFonts w:cs="Times New Roman"/>
          <w:color w:val="auto"/>
          <w:sz w:val="19"/>
          <w:szCs w:val="19"/>
          <w:lang w:val="sk-SK"/>
        </w:rPr>
        <w:t>hospodárnosti a efektívnosti navrhovaných výdavkov</w:t>
      </w:r>
      <w:r>
        <w:rPr>
          <w:rFonts w:cs="Times New Roman"/>
          <w:color w:val="auto"/>
          <w:sz w:val="19"/>
          <w:szCs w:val="19"/>
          <w:lang w:val="sk-SK"/>
        </w:rPr>
        <w:t xml:space="preserve"> a to najmä v prípadoch využitia nasledujúcich nástrojov:</w:t>
      </w:r>
    </w:p>
    <w:p w14:paraId="01291BA6" w14:textId="77777777" w:rsidR="00442EA1" w:rsidRPr="00582116" w:rsidRDefault="00442EA1" w:rsidP="00442EA1">
      <w:pPr>
        <w:numPr>
          <w:ilvl w:val="0"/>
          <w:numId w:val="35"/>
        </w:numPr>
        <w:contextualSpacing/>
        <w:jc w:val="both"/>
        <w:rPr>
          <w:rFonts w:cs="Arial"/>
          <w:szCs w:val="19"/>
          <w:lang w:val="sk-SK" w:eastAsia="cs-CZ"/>
        </w:rPr>
      </w:pPr>
      <w:r w:rsidRPr="00582116">
        <w:rPr>
          <w:rFonts w:cs="Arial"/>
          <w:szCs w:val="19"/>
          <w:lang w:val="sk-SK" w:eastAsia="cs-CZ"/>
        </w:rPr>
        <w:t>podpora pri vykonaní prepočtov finančných limitov na úrovni jednotkových výdavkov – záväzné časti z cenových máp (po zverejnení CKO budú doplnené do PpŽ), určené cenové stropy v Usmernení RO pre OP EVS k oprávnenosti vybraných skupín výdavkov pre PO 2014-2020 (štandardizované pozície, primeranosť a limity)</w:t>
      </w:r>
      <w:r>
        <w:rPr>
          <w:rStyle w:val="Odkaznapoznmkupodiarou"/>
          <w:rFonts w:cs="Arial"/>
          <w:szCs w:val="19"/>
          <w:lang w:eastAsia="cs-CZ"/>
        </w:rPr>
        <w:footnoteReference w:id="3"/>
      </w:r>
      <w:r w:rsidRPr="00582116">
        <w:rPr>
          <w:rFonts w:cs="Arial"/>
          <w:szCs w:val="19"/>
          <w:lang w:val="sk-SK" w:eastAsia="cs-CZ"/>
        </w:rPr>
        <w:t>, určené cenové stropy v PpŽ;</w:t>
      </w:r>
    </w:p>
    <w:p w14:paraId="01291BA7" w14:textId="77777777" w:rsidR="00442EA1" w:rsidRPr="005821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val="sk-SK" w:eastAsia="cs-CZ"/>
        </w:rPr>
      </w:pPr>
      <w:r w:rsidRPr="00582116">
        <w:rPr>
          <w:rFonts w:cs="Arial"/>
          <w:szCs w:val="19"/>
          <w:lang w:val="sk-SK" w:eastAsia="cs-CZ"/>
        </w:rPr>
        <w:t>podpora pri vykonaní prepočtov percentuálnych limitov na úrovni nepriamych výdavkov určených v PpŽ;</w:t>
      </w:r>
    </w:p>
    <w:p w14:paraId="01291BA8"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rFonts w:cs="Arial"/>
          <w:szCs w:val="19"/>
          <w:lang w:val="sk-SK" w:eastAsia="cs-CZ"/>
        </w:rPr>
        <w:t>podpora</w:t>
      </w:r>
      <w:r w:rsidRPr="00582116">
        <w:rPr>
          <w:rFonts w:cs="Arial"/>
          <w:szCs w:val="19"/>
          <w:lang w:val="sk-SK" w:eastAsia="cs-CZ"/>
        </w:rPr>
        <w:t xml:space="preserve"> pri využívaní elektronických analytických nástrojov (napr. </w:t>
      </w:r>
      <w:r w:rsidRPr="00A73316">
        <w:rPr>
          <w:rFonts w:cs="Arial"/>
          <w:szCs w:val="19"/>
          <w:lang w:eastAsia="cs-CZ"/>
        </w:rPr>
        <w:t>ARACHNE, alternatívne SIMS a pod.);</w:t>
      </w:r>
    </w:p>
    <w:p w14:paraId="01291BA9"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szCs w:val="19"/>
          <w:lang w:val="sk-SK"/>
        </w:rPr>
        <w:t>podpora</w:t>
      </w:r>
      <w:r>
        <w:rPr>
          <w:szCs w:val="19"/>
        </w:rPr>
        <w:t xml:space="preserve"> pri využívaní i</w:t>
      </w:r>
      <w:r w:rsidRPr="00E8588B">
        <w:rPr>
          <w:szCs w:val="19"/>
        </w:rPr>
        <w:t>n</w:t>
      </w:r>
      <w:r>
        <w:rPr>
          <w:szCs w:val="19"/>
        </w:rPr>
        <w:t>ých</w:t>
      </w:r>
      <w:r w:rsidRPr="00E8588B">
        <w:rPr>
          <w:szCs w:val="19"/>
        </w:rPr>
        <w:t xml:space="preserve"> pomocn</w:t>
      </w:r>
      <w:r>
        <w:rPr>
          <w:szCs w:val="19"/>
        </w:rPr>
        <w:t>ých</w:t>
      </w:r>
      <w:r w:rsidRPr="00E8588B">
        <w:rPr>
          <w:szCs w:val="19"/>
        </w:rPr>
        <w:t xml:space="preserve"> nástroj</w:t>
      </w:r>
      <w:r>
        <w:rPr>
          <w:szCs w:val="19"/>
        </w:rPr>
        <w:t>ov</w:t>
      </w:r>
      <w:r w:rsidRPr="00E8588B">
        <w:rPr>
          <w:szCs w:val="19"/>
        </w:rPr>
        <w:t xml:space="preserve"> –</w:t>
      </w:r>
      <w:r>
        <w:rPr>
          <w:szCs w:val="19"/>
        </w:rPr>
        <w:t xml:space="preserve"> napr. </w:t>
      </w:r>
      <w:r w:rsidRPr="009C4314">
        <w:rPr>
          <w:szCs w:val="19"/>
          <w:lang w:val="sk-SK"/>
        </w:rPr>
        <w:t>prieskum</w:t>
      </w:r>
      <w:r>
        <w:rPr>
          <w:szCs w:val="19"/>
          <w:lang w:val="sk-SK"/>
        </w:rPr>
        <w:t>u</w:t>
      </w:r>
      <w:r>
        <w:rPr>
          <w:szCs w:val="19"/>
        </w:rPr>
        <w:t xml:space="preserve"> trhu vrátane porovnania</w:t>
      </w:r>
      <w:r w:rsidRPr="00E8588B">
        <w:rPr>
          <w:szCs w:val="19"/>
        </w:rPr>
        <w:t xml:space="preserve"> zmlúv s dodávateľmi tovarov a služieb na porovnateľný predmet plnenia (</w:t>
      </w:r>
      <w:r w:rsidRPr="0053326C">
        <w:rPr>
          <w:szCs w:val="19"/>
        </w:rPr>
        <w:t>www.crz.gov.sk</w:t>
      </w:r>
      <w:hyperlink r:id="rId15" w:history="1"/>
      <w:r w:rsidRPr="00A73316">
        <w:rPr>
          <w:rFonts w:cs="Arial"/>
          <w:szCs w:val="19"/>
          <w:lang w:eastAsia="cs-CZ"/>
        </w:rPr>
        <w:t>) s prihliadnutím na časov</w:t>
      </w:r>
      <w:r>
        <w:rPr>
          <w:rFonts w:cs="Arial"/>
          <w:szCs w:val="19"/>
          <w:lang w:eastAsia="cs-CZ"/>
        </w:rPr>
        <w:t>é a miestne hľadisko, referenčnej</w:t>
      </w:r>
      <w:r w:rsidRPr="00A73316">
        <w:rPr>
          <w:rFonts w:cs="Arial"/>
          <w:szCs w:val="19"/>
          <w:lang w:eastAsia="cs-CZ"/>
        </w:rPr>
        <w:t xml:space="preserve"> báz</w:t>
      </w:r>
      <w:r>
        <w:rPr>
          <w:rFonts w:cs="Arial"/>
          <w:szCs w:val="19"/>
          <w:lang w:eastAsia="cs-CZ"/>
        </w:rPr>
        <w:t>y</w:t>
      </w:r>
      <w:r w:rsidRPr="00A73316">
        <w:rPr>
          <w:rFonts w:cs="Arial"/>
          <w:szCs w:val="19"/>
          <w:lang w:eastAsia="cs-CZ"/>
        </w:rPr>
        <w:t xml:space="preserve"> na základe cenových máp (po ich zverejnení CKO)</w:t>
      </w:r>
      <w:r>
        <w:rPr>
          <w:rFonts w:cs="Arial"/>
          <w:szCs w:val="19"/>
          <w:lang w:eastAsia="cs-CZ"/>
        </w:rPr>
        <w:t xml:space="preserve"> atď.</w:t>
      </w:r>
    </w:p>
    <w:p w14:paraId="72082CED" w14:textId="77777777" w:rsidR="00261EAD" w:rsidRPr="00A73316" w:rsidRDefault="00261EAD" w:rsidP="00822BB9">
      <w:pPr>
        <w:widowControl w:val="0"/>
        <w:autoSpaceDE w:val="0"/>
        <w:autoSpaceDN w:val="0"/>
        <w:adjustRightInd w:val="0"/>
        <w:spacing w:before="120" w:after="120" w:line="288" w:lineRule="auto"/>
        <w:ind w:left="720"/>
        <w:contextualSpacing/>
        <w:jc w:val="both"/>
        <w:rPr>
          <w:rFonts w:cs="Arial"/>
          <w:szCs w:val="19"/>
          <w:lang w:eastAsia="cs-CZ"/>
        </w:rPr>
      </w:pPr>
    </w:p>
    <w:p w14:paraId="0DA78AEB" w14:textId="77777777" w:rsidR="00261EAD" w:rsidRDefault="00261EAD" w:rsidP="00261EAD">
      <w:pPr>
        <w:spacing w:before="120" w:after="120" w:line="288" w:lineRule="auto"/>
        <w:jc w:val="both"/>
        <w:rPr>
          <w:rFonts w:cs="Arial"/>
          <w:b/>
          <w:szCs w:val="18"/>
        </w:rPr>
      </w:pPr>
      <w:r>
        <w:rPr>
          <w:rFonts w:cs="Arial"/>
          <w:b/>
          <w:szCs w:val="19"/>
        </w:rPr>
        <w:t xml:space="preserve">Overenie súladu HP podľa osobitných </w:t>
      </w:r>
      <w:r w:rsidRPr="00947EAC">
        <w:rPr>
          <w:rFonts w:cs="Arial"/>
          <w:b/>
          <w:szCs w:val="19"/>
        </w:rPr>
        <w:t>kritéri</w:t>
      </w:r>
      <w:r>
        <w:rPr>
          <w:rFonts w:cs="Arial"/>
          <w:b/>
          <w:szCs w:val="19"/>
        </w:rPr>
        <w:t>í pre výber projektov gestorom HP</w:t>
      </w:r>
    </w:p>
    <w:p w14:paraId="6F890F3E" w14:textId="77777777" w:rsidR="00261EAD" w:rsidRPr="003C2AAD" w:rsidRDefault="00261EAD" w:rsidP="00261EAD">
      <w:pPr>
        <w:spacing w:before="120" w:line="288" w:lineRule="auto"/>
        <w:ind w:left="426"/>
        <w:jc w:val="both"/>
        <w:rPr>
          <w:rFonts w:cs="Arial"/>
          <w:b/>
          <w:szCs w:val="18"/>
        </w:rPr>
      </w:pPr>
    </w:p>
    <w:p w14:paraId="781AAE5D" w14:textId="30F7C9B4" w:rsidR="00261EAD" w:rsidRPr="00947EAC" w:rsidRDefault="00261EAD" w:rsidP="00261EAD">
      <w:pPr>
        <w:spacing w:before="120" w:line="288" w:lineRule="auto"/>
        <w:ind w:left="426"/>
        <w:jc w:val="both"/>
        <w:rPr>
          <w:rFonts w:eastAsia="Calibri"/>
          <w:szCs w:val="22"/>
        </w:rPr>
      </w:pPr>
      <w:r>
        <w:rPr>
          <w:szCs w:val="19"/>
        </w:rPr>
        <w:lastRenderedPageBreak/>
        <w:t>V prípade, že gestor HP zabezpečuje vyhodnotenie osobitných kritérií HP</w:t>
      </w:r>
      <w:r w:rsidR="00DF5A4F">
        <w:rPr>
          <w:szCs w:val="19"/>
        </w:rPr>
        <w:t>,</w:t>
      </w:r>
      <w:r>
        <w:rPr>
          <w:szCs w:val="19"/>
        </w:rPr>
        <w:t xml:space="preserve"> </w:t>
      </w:r>
      <w:r>
        <w:rPr>
          <w:rFonts w:eastAsia="Calibri"/>
          <w:szCs w:val="22"/>
        </w:rPr>
        <w:t>z</w:t>
      </w:r>
      <w:r w:rsidRPr="00947EAC">
        <w:rPr>
          <w:rFonts w:eastAsia="Calibri"/>
          <w:szCs w:val="22"/>
        </w:rPr>
        <w:t>a účelom dodržania princípu 4 očí pri vyhodnotení osobitného hodnotiaceho kritéria týkajúceho sa HP</w:t>
      </w:r>
      <w:r w:rsidR="00DF5A4F">
        <w:rPr>
          <w:rFonts w:eastAsia="Calibri"/>
          <w:szCs w:val="22"/>
        </w:rPr>
        <w:t>,</w:t>
      </w:r>
      <w:r w:rsidRPr="00947EAC">
        <w:rPr>
          <w:rFonts w:eastAsia="Calibri"/>
          <w:szCs w:val="22"/>
        </w:rPr>
        <w:t xml:space="preserve"> je po dohode s gestorom možné postupovať nasledovne:</w:t>
      </w:r>
      <w:r w:rsidRPr="00947EAC">
        <w:rPr>
          <w:szCs w:val="19"/>
        </w:rPr>
        <w:t xml:space="preserve"> </w:t>
      </w:r>
    </w:p>
    <w:p w14:paraId="32A014E8" w14:textId="77777777" w:rsidR="00261EAD" w:rsidRPr="00947EAC"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t>Osobitné hodnotiace kritérium týkajúce sa HP je posudzované dvoma zástupcami gestora HP, resp. dvoma osobami poverenými gestorom HP alebo</w:t>
      </w:r>
    </w:p>
    <w:p w14:paraId="424ECA25" w14:textId="77777777" w:rsidR="00261EAD"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t>Osobitné hodnotiace kritérium týkajúce sa HP je posudzované jedným zástupcom gestora HP, resp. osobou poverenou gestorom HP a dodržanie princípu 4 očí vo vzťahu k tomuto hodnotiacemu kritériu je zabezpečené schválením zo strany zamestnanca RO, ktorý overuje odborné hodnotenie.</w:t>
      </w:r>
    </w:p>
    <w:p w14:paraId="43616D51" w14:textId="77777777" w:rsidR="00261EAD" w:rsidRPr="00947EAC" w:rsidRDefault="00261EAD" w:rsidP="00822BB9">
      <w:pPr>
        <w:spacing w:before="120" w:line="288" w:lineRule="auto"/>
        <w:ind w:left="426"/>
        <w:jc w:val="both"/>
        <w:rPr>
          <w:rFonts w:eastAsia="Calibri"/>
          <w:szCs w:val="22"/>
        </w:rPr>
      </w:pPr>
    </w:p>
    <w:p w14:paraId="63ADBA51" w14:textId="148E7764" w:rsidR="00261EAD" w:rsidRDefault="00261EAD" w:rsidP="00261EAD">
      <w:pPr>
        <w:pStyle w:val="Default"/>
        <w:spacing w:line="288" w:lineRule="auto"/>
        <w:jc w:val="both"/>
        <w:rPr>
          <w:rFonts w:cs="Times New Roman"/>
          <w:color w:val="auto"/>
          <w:sz w:val="19"/>
          <w:szCs w:val="19"/>
          <w:lang w:val="sk-SK"/>
        </w:rPr>
      </w:pPr>
      <w:r w:rsidRPr="00261EAD">
        <w:rPr>
          <w:rFonts w:cs="Times New Roman"/>
          <w:color w:val="auto"/>
          <w:sz w:val="19"/>
          <w:szCs w:val="19"/>
          <w:lang w:val="sk-SK"/>
        </w:rPr>
        <w:t>Organizačné a technické zabezpečenie priebehu odborného hodnotenia</w:t>
      </w:r>
      <w:r>
        <w:rPr>
          <w:rFonts w:cs="Times New Roman"/>
          <w:color w:val="auto"/>
          <w:sz w:val="19"/>
          <w:szCs w:val="19"/>
          <w:lang w:val="sk-SK"/>
        </w:rPr>
        <w:t xml:space="preserve"> podľa tejto kapitoly a</w:t>
      </w:r>
      <w:r w:rsidR="00DF5A4F">
        <w:rPr>
          <w:rFonts w:cs="Times New Roman"/>
          <w:color w:val="auto"/>
          <w:sz w:val="19"/>
          <w:szCs w:val="19"/>
          <w:lang w:val="sk-SK"/>
        </w:rPr>
        <w:t xml:space="preserve"> postupy podľa </w:t>
      </w:r>
      <w:r>
        <w:rPr>
          <w:rFonts w:cs="Times New Roman"/>
          <w:color w:val="auto"/>
          <w:sz w:val="19"/>
          <w:szCs w:val="19"/>
          <w:lang w:val="sk-SK"/>
        </w:rPr>
        <w:t> kapitoly 3.5 s</w:t>
      </w:r>
      <w:r w:rsidR="00DF5A4F">
        <w:rPr>
          <w:rFonts w:cs="Times New Roman"/>
          <w:color w:val="auto"/>
          <w:sz w:val="19"/>
          <w:szCs w:val="19"/>
          <w:lang w:val="sk-SK"/>
        </w:rPr>
        <w:t>a uplatňujú pri</w:t>
      </w:r>
      <w:r>
        <w:rPr>
          <w:rFonts w:cs="Times New Roman"/>
          <w:color w:val="auto"/>
          <w:sz w:val="19"/>
          <w:szCs w:val="19"/>
          <w:lang w:val="sk-SK"/>
        </w:rPr>
        <w:t>merane.</w:t>
      </w:r>
    </w:p>
    <w:p w14:paraId="01291BAB" w14:textId="77777777" w:rsidR="00ED341A" w:rsidRPr="0017594C" w:rsidRDefault="00ED341A">
      <w:pPr>
        <w:spacing w:before="120" w:after="80" w:line="288" w:lineRule="auto"/>
        <w:jc w:val="both"/>
        <w:rPr>
          <w:szCs w:val="19"/>
          <w:lang w:val="sk-SK"/>
        </w:rPr>
      </w:pPr>
    </w:p>
    <w:p w14:paraId="01291BAC" w14:textId="77777777" w:rsidR="006431BC" w:rsidRPr="0017594C" w:rsidRDefault="006431BC" w:rsidP="008979DA">
      <w:pPr>
        <w:pStyle w:val="Nadpis2"/>
        <w:jc w:val="both"/>
        <w:rPr>
          <w:lang w:val="sk-SK"/>
        </w:rPr>
      </w:pPr>
      <w:bookmarkStart w:id="43" w:name="_Toc440375099"/>
      <w:r w:rsidRPr="0017594C">
        <w:rPr>
          <w:lang w:val="sk-SK"/>
        </w:rPr>
        <w:t>Spôsob vypracovania, odovzdávania a zadávania výstupov z odborného hodnotenia zo strany odborného hodnotiteľa</w:t>
      </w:r>
      <w:bookmarkEnd w:id="43"/>
    </w:p>
    <w:p w14:paraId="01291BAD" w14:textId="77777777" w:rsidR="00933101" w:rsidRDefault="00933101" w:rsidP="00933101">
      <w:pPr>
        <w:pStyle w:val="Default"/>
        <w:spacing w:line="288" w:lineRule="auto"/>
        <w:jc w:val="both"/>
        <w:rPr>
          <w:color w:val="auto"/>
          <w:sz w:val="19"/>
          <w:lang w:val="sk-SK"/>
        </w:rPr>
      </w:pPr>
      <w:r w:rsidRPr="0017594C">
        <w:rPr>
          <w:rFonts w:cs="Times New Roman"/>
          <w:sz w:val="19"/>
          <w:szCs w:val="48"/>
          <w:lang w:val="sk-SK"/>
        </w:rPr>
        <w:t xml:space="preserve">Hodnotitelia vykonávajú odborné hodnotenie ŽoNFP v súlade s touto príručkou, pričom projekt posudzujú ako celok, berúc do úvahy údaje a informácie uvedené v ŽoNFP vrátane jej povinných príloh. Zástupca </w:t>
      </w:r>
      <w:r w:rsidRPr="00684BB6">
        <w:rPr>
          <w:rFonts w:cs="Times New Roman"/>
          <w:sz w:val="19"/>
          <w:szCs w:val="19"/>
          <w:lang w:val="sk-SK"/>
        </w:rPr>
        <w:t>RO pre OP EVS</w:t>
      </w:r>
      <w:r w:rsidRPr="00B519B4" w:rsidDel="009715E5">
        <w:rPr>
          <w:rFonts w:cs="Times New Roman"/>
          <w:sz w:val="19"/>
          <w:szCs w:val="48"/>
          <w:lang w:val="sk-SK"/>
        </w:rPr>
        <w:t xml:space="preserve"> </w:t>
      </w:r>
      <w:r w:rsidRPr="00B519B4">
        <w:rPr>
          <w:rFonts w:cs="Times New Roman"/>
          <w:sz w:val="19"/>
          <w:szCs w:val="48"/>
          <w:lang w:val="sk-SK"/>
        </w:rPr>
        <w:t>preberacím protokolom</w:t>
      </w:r>
      <w:r>
        <w:rPr>
          <w:rFonts w:cs="Times New Roman"/>
          <w:sz w:val="19"/>
          <w:szCs w:val="48"/>
          <w:lang w:val="sk-SK"/>
        </w:rPr>
        <w:t xml:space="preserve"> </w:t>
      </w:r>
      <w:r w:rsidRPr="006D2B22">
        <w:rPr>
          <w:sz w:val="19"/>
          <w:lang w:val="sk-SK"/>
        </w:rPr>
        <w:t>(príloha č. 4)</w:t>
      </w:r>
      <w:r w:rsidRPr="00B519B4">
        <w:rPr>
          <w:rFonts w:cs="Times New Roman"/>
          <w:sz w:val="19"/>
          <w:szCs w:val="48"/>
          <w:lang w:val="sk-SK"/>
        </w:rPr>
        <w:t xml:space="preserve"> odovzdá </w:t>
      </w:r>
      <w:r w:rsidRPr="0017594C">
        <w:rPr>
          <w:rFonts w:cs="Times New Roman"/>
          <w:sz w:val="19"/>
          <w:szCs w:val="48"/>
          <w:lang w:val="sk-SK"/>
        </w:rPr>
        <w:t>hodnotiteľovi kompletnú dokumentáciu</w:t>
      </w:r>
      <w:r w:rsidR="00C469D8">
        <w:rPr>
          <w:rFonts w:cs="Times New Roman"/>
          <w:sz w:val="19"/>
          <w:szCs w:val="48"/>
          <w:lang w:val="sk-SK"/>
        </w:rPr>
        <w:t xml:space="preserve"> </w:t>
      </w:r>
      <w:r w:rsidR="00972E25">
        <w:rPr>
          <w:rFonts w:cs="Times New Roman"/>
          <w:sz w:val="19"/>
          <w:szCs w:val="48"/>
          <w:lang w:val="sk-SK"/>
        </w:rPr>
        <w:t>ŽoNFP</w:t>
      </w:r>
      <w:r w:rsidRPr="0017594C">
        <w:rPr>
          <w:rFonts w:cs="Times New Roman"/>
          <w:sz w:val="19"/>
          <w:szCs w:val="48"/>
          <w:lang w:val="sk-SK"/>
        </w:rPr>
        <w:t xml:space="preserve"> potrebnú pre </w:t>
      </w:r>
      <w:r w:rsidR="000C79DD" w:rsidRPr="0017594C">
        <w:rPr>
          <w:rFonts w:cs="Times New Roman"/>
          <w:sz w:val="19"/>
          <w:szCs w:val="48"/>
          <w:lang w:val="sk-SK"/>
        </w:rPr>
        <w:t xml:space="preserve"> </w:t>
      </w:r>
      <w:r w:rsidR="000C79DD">
        <w:rPr>
          <w:rFonts w:cs="Times New Roman"/>
          <w:sz w:val="19"/>
          <w:szCs w:val="48"/>
          <w:lang w:val="sk-SK"/>
        </w:rPr>
        <w:t xml:space="preserve">vytvorenie vlastného hodnotiaceho názoru </w:t>
      </w:r>
      <w:r w:rsidR="000C79DD" w:rsidRPr="00717DB1">
        <w:rPr>
          <w:rFonts w:cs="Times New Roman"/>
          <w:sz w:val="19"/>
          <w:szCs w:val="48"/>
          <w:lang w:val="sk-SK"/>
        </w:rPr>
        <w:t>na základe hodnotiacich kritérií zverejnených vo výzve</w:t>
      </w:r>
      <w:r w:rsidR="00D90721">
        <w:rPr>
          <w:rFonts w:cs="Times New Roman"/>
          <w:sz w:val="19"/>
          <w:szCs w:val="48"/>
          <w:lang w:val="sk-SK"/>
        </w:rPr>
        <w:t>.</w:t>
      </w:r>
      <w:r w:rsidRPr="0017594C">
        <w:rPr>
          <w:rFonts w:cs="Times New Roman"/>
          <w:sz w:val="19"/>
          <w:szCs w:val="48"/>
          <w:lang w:val="sk-SK"/>
        </w:rPr>
        <w:t xml:space="preserve"> </w:t>
      </w:r>
      <w:r w:rsidR="00624CC4" w:rsidRPr="00972FA1">
        <w:rPr>
          <w:sz w:val="19"/>
          <w:lang w:val="sk-SK"/>
        </w:rPr>
        <w:t xml:space="preserve">Odborný hodnotiteľ má počas hodnotenia k dispozícii iba jednu ŽoNFP s príslušnou dokumentáciou a až po jej protokolárnom odovzdaní (príloha č. 4) zástupcovi </w:t>
      </w:r>
      <w:r w:rsidR="00624CC4" w:rsidRPr="005C3D5C">
        <w:rPr>
          <w:rFonts w:cs="Times New Roman"/>
          <w:sz w:val="19"/>
          <w:szCs w:val="19"/>
          <w:lang w:val="sk-SK"/>
        </w:rPr>
        <w:t>RO pre OP EVS</w:t>
      </w:r>
      <w:r w:rsidR="00624CC4" w:rsidRPr="005101A4">
        <w:rPr>
          <w:rFonts w:cs="Times New Roman"/>
          <w:sz w:val="19"/>
          <w:szCs w:val="19"/>
          <w:lang w:val="sk-SK"/>
        </w:rPr>
        <w:t>,</w:t>
      </w:r>
      <w:r w:rsidR="00624CC4" w:rsidRPr="00972FA1">
        <w:rPr>
          <w:sz w:val="19"/>
          <w:lang w:val="sk-SK"/>
        </w:rPr>
        <w:t xml:space="preserve"> môže hodnotiteľ protokolárne prevziať novú pridelenú ŽoNFP s príslušnou dokumentáciou</w:t>
      </w:r>
      <w:r w:rsidRPr="0017594C">
        <w:rPr>
          <w:rFonts w:cs="Times New Roman"/>
          <w:sz w:val="19"/>
          <w:szCs w:val="48"/>
          <w:lang w:val="sk-SK"/>
        </w:rPr>
        <w:t xml:space="preserve">. </w:t>
      </w:r>
    </w:p>
    <w:p w14:paraId="01291BAE" w14:textId="77777777" w:rsidR="00624CC4" w:rsidRPr="00F77E9C" w:rsidRDefault="00624CC4" w:rsidP="00933101">
      <w:pPr>
        <w:pStyle w:val="Default"/>
        <w:spacing w:line="288" w:lineRule="auto"/>
        <w:jc w:val="both"/>
        <w:rPr>
          <w:color w:val="auto"/>
          <w:sz w:val="19"/>
          <w:lang w:val="sk-SK"/>
        </w:rPr>
      </w:pPr>
    </w:p>
    <w:p w14:paraId="01291BAF" w14:textId="7AAE8F14" w:rsidR="00922B00" w:rsidRPr="00F77E9C" w:rsidRDefault="00933101" w:rsidP="00922B00">
      <w:pPr>
        <w:pStyle w:val="Default"/>
        <w:spacing w:line="288" w:lineRule="auto"/>
        <w:jc w:val="both"/>
        <w:rPr>
          <w:color w:val="auto"/>
          <w:sz w:val="19"/>
          <w:lang w:val="sk-SK"/>
        </w:rPr>
      </w:pPr>
      <w:r w:rsidRPr="00B85B74">
        <w:rPr>
          <w:sz w:val="19"/>
          <w:lang w:val="sk-SK"/>
        </w:rPr>
        <w:t xml:space="preserve">Po </w:t>
      </w:r>
      <w:r w:rsidR="00624CC4" w:rsidRPr="00B85B74">
        <w:rPr>
          <w:sz w:val="19"/>
          <w:lang w:val="sk-SK"/>
        </w:rPr>
        <w:t xml:space="preserve">ukončení </w:t>
      </w:r>
      <w:r w:rsidR="00B85B74" w:rsidRPr="00B85B74">
        <w:rPr>
          <w:sz w:val="19"/>
          <w:lang w:val="sk-SK"/>
        </w:rPr>
        <w:t>vlastn</w:t>
      </w:r>
      <w:r w:rsidR="00B85B74">
        <w:rPr>
          <w:sz w:val="19"/>
          <w:lang w:val="sk-SK"/>
        </w:rPr>
        <w:t>ého individuálneho</w:t>
      </w:r>
      <w:r w:rsidR="00B85B74" w:rsidRPr="00B85B74">
        <w:rPr>
          <w:sz w:val="19"/>
          <w:lang w:val="sk-SK"/>
        </w:rPr>
        <w:t xml:space="preserve"> </w:t>
      </w:r>
      <w:r w:rsidRPr="00B85B74">
        <w:rPr>
          <w:sz w:val="19"/>
          <w:lang w:val="sk-SK"/>
        </w:rPr>
        <w:t>hodnoten</w:t>
      </w:r>
      <w:r w:rsidR="00B85B74">
        <w:rPr>
          <w:sz w:val="19"/>
          <w:lang w:val="sk-SK"/>
        </w:rPr>
        <w:t>ia</w:t>
      </w:r>
      <w:r w:rsidRPr="00B85B74">
        <w:rPr>
          <w:sz w:val="19"/>
          <w:lang w:val="sk-SK"/>
        </w:rPr>
        <w:t xml:space="preserve"> ŽoNFP </w:t>
      </w:r>
      <w:r w:rsidR="00B85B74">
        <w:rPr>
          <w:sz w:val="19"/>
          <w:lang w:val="sk-SK"/>
        </w:rPr>
        <w:t>zaznamená každý hodnotiteľ svoj hodnotiaci názor, resp. poznámky do formuláru hodnotiaceho hárku časť B „</w:t>
      </w:r>
      <w:r w:rsidR="00B85B74" w:rsidRPr="00640B3D">
        <w:rPr>
          <w:sz w:val="19"/>
          <w:lang w:val="sk-SK"/>
        </w:rPr>
        <w:t xml:space="preserve">Individuálny hodnotiaci hárok odborného hodnotenia </w:t>
      </w:r>
      <w:r w:rsidR="00B85B74">
        <w:rPr>
          <w:sz w:val="19"/>
          <w:lang w:val="sk-SK"/>
        </w:rPr>
        <w:t>ŽoNFP“. Po ukončení vlastných individuálnych hodnotení ŽoNFP</w:t>
      </w:r>
      <w:r w:rsidR="00B85B74" w:rsidRPr="00B85B74">
        <w:rPr>
          <w:sz w:val="19"/>
          <w:lang w:val="sk-SK"/>
        </w:rPr>
        <w:t xml:space="preserve"> </w:t>
      </w:r>
      <w:r w:rsidRPr="00B85B74">
        <w:rPr>
          <w:sz w:val="19"/>
          <w:lang w:val="sk-SK"/>
        </w:rPr>
        <w:t>pristúpia obaja hodnotitelia k vypracovaniu spoločného hodnotiaceho hárku</w:t>
      </w:r>
      <w:r w:rsidR="00B85B74">
        <w:rPr>
          <w:sz w:val="19"/>
          <w:lang w:val="sk-SK"/>
        </w:rPr>
        <w:t xml:space="preserve"> (časť A formuláru hodnotiaceho hárku)</w:t>
      </w:r>
      <w:r w:rsidRPr="00972FA1">
        <w:rPr>
          <w:sz w:val="19"/>
          <w:lang w:val="sk-SK"/>
        </w:rPr>
        <w:t>, pričom im</w:t>
      </w:r>
      <w:r w:rsidRPr="00972FA1" w:rsidDel="00607555">
        <w:rPr>
          <w:sz w:val="19"/>
          <w:lang w:val="sk-SK"/>
        </w:rPr>
        <w:t xml:space="preserve"> </w:t>
      </w:r>
      <w:r w:rsidRPr="00972FA1">
        <w:rPr>
          <w:sz w:val="19"/>
          <w:lang w:val="sk-SK"/>
        </w:rPr>
        <w:t xml:space="preserve">zástupca </w:t>
      </w:r>
      <w:r w:rsidRPr="005C3D5C">
        <w:rPr>
          <w:rFonts w:cs="Times New Roman"/>
          <w:sz w:val="19"/>
          <w:szCs w:val="19"/>
          <w:lang w:val="sk-SK"/>
        </w:rPr>
        <w:t>RO pre OP EVS</w:t>
      </w:r>
      <w:r w:rsidR="00DC06C2">
        <w:rPr>
          <w:rFonts w:cs="Times New Roman"/>
          <w:sz w:val="19"/>
          <w:szCs w:val="19"/>
          <w:lang w:val="sk-SK"/>
        </w:rPr>
        <w:t xml:space="preserve"> na požiadanie</w:t>
      </w:r>
      <w:r w:rsidRPr="00972FA1">
        <w:rPr>
          <w:sz w:val="19"/>
          <w:lang w:val="sk-SK"/>
        </w:rPr>
        <w:t xml:space="preserve"> vráti protokolárne danú ŽoNFP (ak relevantné).</w:t>
      </w:r>
      <w:r w:rsidRPr="005C3D5C">
        <w:rPr>
          <w:rFonts w:cs="Times New Roman"/>
          <w:sz w:val="19"/>
          <w:szCs w:val="48"/>
          <w:lang w:val="sk-SK"/>
        </w:rPr>
        <w:t xml:space="preserve"> </w:t>
      </w:r>
      <w:r w:rsidRPr="005101A4">
        <w:rPr>
          <w:rFonts w:cs="Times New Roman"/>
          <w:sz w:val="19"/>
          <w:szCs w:val="48"/>
          <w:lang w:val="sk-SK"/>
        </w:rPr>
        <w:t>Výstup</w:t>
      </w:r>
      <w:r w:rsidRPr="0017594C">
        <w:rPr>
          <w:rFonts w:cs="Times New Roman"/>
          <w:sz w:val="19"/>
          <w:szCs w:val="48"/>
          <w:lang w:val="sk-SK"/>
        </w:rPr>
        <w:t>om z odborného hodnotenia</w:t>
      </w:r>
      <w:r w:rsidR="005C5817">
        <w:rPr>
          <w:rFonts w:cs="Times New Roman"/>
          <w:sz w:val="19"/>
          <w:szCs w:val="48"/>
          <w:lang w:val="sk-SK"/>
        </w:rPr>
        <w:t xml:space="preserve"> každej ŽoNFP sú individuálne hodnotiace hárky každého z dvoch hodnotiteľov</w:t>
      </w:r>
      <w:r w:rsidRPr="0017594C">
        <w:rPr>
          <w:rFonts w:cs="Times New Roman"/>
          <w:sz w:val="19"/>
          <w:szCs w:val="48"/>
          <w:lang w:val="sk-SK"/>
        </w:rPr>
        <w:t xml:space="preserve"> </w:t>
      </w:r>
      <w:r w:rsidR="005C5817">
        <w:rPr>
          <w:rFonts w:cs="Times New Roman"/>
          <w:sz w:val="19"/>
          <w:szCs w:val="48"/>
          <w:lang w:val="sk-SK"/>
        </w:rPr>
        <w:t xml:space="preserve">a </w:t>
      </w:r>
      <w:r w:rsidRPr="0017594C">
        <w:rPr>
          <w:rFonts w:cs="Times New Roman"/>
          <w:sz w:val="19"/>
          <w:szCs w:val="48"/>
          <w:lang w:val="sk-SK"/>
        </w:rPr>
        <w:t>jeden spoločný hodnotiaci hárok obsahujúci závery, ktoré predstavujú spoločné posúdenie odborných hodnotiteľov.</w:t>
      </w:r>
      <w:r w:rsidR="005C5817">
        <w:rPr>
          <w:rFonts w:cs="Times New Roman"/>
          <w:sz w:val="19"/>
          <w:szCs w:val="48"/>
          <w:lang w:val="sk-SK"/>
        </w:rPr>
        <w:t xml:space="preserve"> Individuálny hodnotiaci hárok musí každý hodnotiteľ vyplniť slovne najmä v časti komentár ku každému hodnotenému kritériu.</w:t>
      </w:r>
      <w:r w:rsidR="00DC06C2">
        <w:rPr>
          <w:rFonts w:cs="Times New Roman"/>
          <w:sz w:val="19"/>
          <w:szCs w:val="48"/>
          <w:lang w:val="sk-SK"/>
        </w:rPr>
        <w:t xml:space="preserve"> </w:t>
      </w:r>
      <w:r w:rsidR="005C5817">
        <w:rPr>
          <w:rFonts w:cs="Times New Roman"/>
          <w:sz w:val="19"/>
          <w:szCs w:val="48"/>
          <w:lang w:val="sk-SK"/>
        </w:rPr>
        <w:t>Spoločný h</w:t>
      </w:r>
      <w:r w:rsidR="001A73D7">
        <w:rPr>
          <w:rFonts w:cs="Times New Roman"/>
          <w:sz w:val="19"/>
          <w:szCs w:val="48"/>
          <w:lang w:val="sk-SK"/>
        </w:rPr>
        <w:t>o</w:t>
      </w:r>
      <w:r w:rsidR="00DC06C2">
        <w:rPr>
          <w:rFonts w:cs="Times New Roman"/>
          <w:sz w:val="19"/>
          <w:szCs w:val="48"/>
          <w:lang w:val="sk-SK"/>
        </w:rPr>
        <w:t xml:space="preserve">dnotiaci hárok musí </w:t>
      </w:r>
      <w:r w:rsidR="001A73D7">
        <w:rPr>
          <w:rFonts w:cs="Times New Roman"/>
          <w:sz w:val="19"/>
          <w:szCs w:val="48"/>
          <w:lang w:val="sk-SK"/>
        </w:rPr>
        <w:t>byť vyplnený vo všetkých jeho relevantných častiach, pričom v komentári</w:t>
      </w:r>
      <w:r w:rsidR="00922B00">
        <w:rPr>
          <w:rFonts w:cs="Times New Roman"/>
          <w:sz w:val="19"/>
          <w:szCs w:val="48"/>
          <w:lang w:val="sk-SK"/>
        </w:rPr>
        <w:t xml:space="preserve"> </w:t>
      </w:r>
      <w:r w:rsidR="003F3CC8">
        <w:rPr>
          <w:rFonts w:cs="Times New Roman"/>
          <w:sz w:val="19"/>
          <w:szCs w:val="48"/>
          <w:lang w:val="sk-SK"/>
        </w:rPr>
        <w:t>je každý</w:t>
      </w:r>
      <w:r w:rsidR="00922B00">
        <w:rPr>
          <w:rFonts w:cs="Times New Roman"/>
          <w:sz w:val="19"/>
          <w:szCs w:val="48"/>
          <w:lang w:val="sk-SK"/>
        </w:rPr>
        <w:t xml:space="preserve"> odborn</w:t>
      </w:r>
      <w:r w:rsidR="003F3CC8">
        <w:rPr>
          <w:rFonts w:cs="Times New Roman"/>
          <w:sz w:val="19"/>
          <w:szCs w:val="48"/>
          <w:lang w:val="sk-SK"/>
        </w:rPr>
        <w:t>ý</w:t>
      </w:r>
      <w:r w:rsidR="00922B00">
        <w:rPr>
          <w:rFonts w:cs="Times New Roman"/>
          <w:sz w:val="19"/>
          <w:szCs w:val="48"/>
          <w:lang w:val="sk-SK"/>
        </w:rPr>
        <w:t xml:space="preserve"> hodnotite</w:t>
      </w:r>
      <w:r w:rsidR="003F3CC8">
        <w:rPr>
          <w:rFonts w:cs="Times New Roman"/>
          <w:sz w:val="19"/>
          <w:szCs w:val="48"/>
          <w:lang w:val="sk-SK"/>
        </w:rPr>
        <w:t>ľ</w:t>
      </w:r>
      <w:r w:rsidR="00922B00" w:rsidRPr="0017594C">
        <w:rPr>
          <w:rFonts w:cs="Times New Roman"/>
          <w:sz w:val="19"/>
          <w:szCs w:val="48"/>
          <w:lang w:val="sk-SK"/>
        </w:rPr>
        <w:t xml:space="preserve"> </w:t>
      </w:r>
      <w:r w:rsidR="00922B00">
        <w:rPr>
          <w:rFonts w:cs="Times New Roman"/>
          <w:sz w:val="19"/>
          <w:szCs w:val="48"/>
          <w:lang w:val="sk-SK"/>
        </w:rPr>
        <w:t>povinn</w:t>
      </w:r>
      <w:r w:rsidR="003F3CC8">
        <w:rPr>
          <w:rFonts w:cs="Times New Roman"/>
          <w:sz w:val="19"/>
          <w:szCs w:val="48"/>
          <w:lang w:val="sk-SK"/>
        </w:rPr>
        <w:t>ý</w:t>
      </w:r>
      <w:r w:rsidR="00922B00">
        <w:rPr>
          <w:rFonts w:cs="Times New Roman"/>
          <w:sz w:val="19"/>
          <w:szCs w:val="48"/>
          <w:lang w:val="sk-SK"/>
        </w:rPr>
        <w:t xml:space="preserve"> </w:t>
      </w:r>
      <w:r w:rsidR="00C77581">
        <w:rPr>
          <w:rFonts w:cs="Times New Roman"/>
          <w:sz w:val="19"/>
          <w:szCs w:val="48"/>
          <w:lang w:val="sk-SK"/>
        </w:rPr>
        <w:t xml:space="preserve">vždy </w:t>
      </w:r>
      <w:r w:rsidR="00922B00">
        <w:rPr>
          <w:rFonts w:cs="Times New Roman"/>
          <w:sz w:val="19"/>
          <w:szCs w:val="48"/>
          <w:lang w:val="sk-SK"/>
        </w:rPr>
        <w:t>uviesť</w:t>
      </w:r>
      <w:r w:rsidR="00624CC4">
        <w:rPr>
          <w:rFonts w:cs="Times New Roman"/>
          <w:sz w:val="19"/>
          <w:szCs w:val="48"/>
          <w:lang w:val="sk-SK"/>
        </w:rPr>
        <w:t xml:space="preserve"> </w:t>
      </w:r>
      <w:r w:rsidR="00922B00" w:rsidRPr="0017594C">
        <w:rPr>
          <w:rFonts w:cs="Times New Roman"/>
          <w:sz w:val="19"/>
          <w:szCs w:val="48"/>
          <w:lang w:val="sk-SK"/>
        </w:rPr>
        <w:t xml:space="preserve">slovný popis dôvodov vyhodnotenia daného hodnotiaceho kritéria </w:t>
      </w:r>
      <w:r w:rsidR="00624CC4">
        <w:rPr>
          <w:rFonts w:cs="Times New Roman"/>
          <w:sz w:val="19"/>
          <w:szCs w:val="48"/>
          <w:lang w:val="sk-SK"/>
        </w:rPr>
        <w:t>(</w:t>
      </w:r>
      <w:r w:rsidR="00C77581">
        <w:rPr>
          <w:color w:val="auto"/>
          <w:sz w:val="19"/>
          <w:szCs w:val="19"/>
          <w:lang w:val="sk-SK"/>
        </w:rPr>
        <w:t>pri vylučujúcich kritériách</w:t>
      </w:r>
      <w:r w:rsidR="00C77581">
        <w:rPr>
          <w:rFonts w:cs="Times New Roman"/>
          <w:sz w:val="19"/>
          <w:szCs w:val="48"/>
          <w:lang w:val="sk-SK"/>
        </w:rPr>
        <w:t xml:space="preserve"> </w:t>
      </w:r>
      <w:r w:rsidR="00624CC4">
        <w:rPr>
          <w:rFonts w:cs="Times New Roman"/>
          <w:sz w:val="19"/>
          <w:szCs w:val="48"/>
          <w:lang w:val="sk-SK"/>
        </w:rPr>
        <w:t>rovnako v prípade</w:t>
      </w:r>
      <w:r w:rsidR="00624CC4" w:rsidRPr="0017594C">
        <w:rPr>
          <w:color w:val="auto"/>
          <w:sz w:val="19"/>
          <w:szCs w:val="19"/>
          <w:lang w:val="sk-SK"/>
        </w:rPr>
        <w:t xml:space="preserve"> kladného</w:t>
      </w:r>
      <w:r w:rsidR="00624CC4">
        <w:rPr>
          <w:color w:val="auto"/>
          <w:sz w:val="19"/>
          <w:szCs w:val="19"/>
          <w:lang w:val="sk-SK"/>
        </w:rPr>
        <w:t>,</w:t>
      </w:r>
      <w:r w:rsidR="00624CC4" w:rsidRPr="0017594C">
        <w:rPr>
          <w:color w:val="auto"/>
          <w:sz w:val="19"/>
          <w:szCs w:val="19"/>
          <w:lang w:val="sk-SK"/>
        </w:rPr>
        <w:t xml:space="preserve"> ako i negatívneho hodnoteni</w:t>
      </w:r>
      <w:r w:rsidR="00624CC4">
        <w:rPr>
          <w:color w:val="auto"/>
          <w:sz w:val="19"/>
          <w:szCs w:val="19"/>
          <w:lang w:val="sk-SK"/>
        </w:rPr>
        <w:t>a)</w:t>
      </w:r>
      <w:r w:rsidR="00624CC4" w:rsidRPr="0094663B">
        <w:rPr>
          <w:sz w:val="19"/>
          <w:lang w:val="sk-SK"/>
        </w:rPr>
        <w:t xml:space="preserve"> </w:t>
      </w:r>
      <w:r w:rsidR="00922B00" w:rsidRPr="0017594C">
        <w:rPr>
          <w:rFonts w:cs="Times New Roman"/>
          <w:sz w:val="19"/>
          <w:szCs w:val="48"/>
          <w:lang w:val="sk-SK"/>
        </w:rPr>
        <w:t xml:space="preserve">a počtu pridelených bodov (tam, kde je to relevantné), </w:t>
      </w:r>
      <w:r w:rsidR="003F3CC8" w:rsidRPr="003F3CC8">
        <w:rPr>
          <w:rFonts w:cs="Times New Roman"/>
          <w:sz w:val="19"/>
          <w:szCs w:val="48"/>
          <w:lang w:val="sk-SK"/>
        </w:rPr>
        <w:t>ktorý musí obsahovať jasné a čo najpresnejšie zdôvodnenie prideleného počtu bo</w:t>
      </w:r>
      <w:r w:rsidR="003F3CC8">
        <w:rPr>
          <w:rFonts w:cs="Times New Roman"/>
          <w:sz w:val="19"/>
          <w:szCs w:val="48"/>
          <w:lang w:val="sk-SK"/>
        </w:rPr>
        <w:t>dov, v</w:t>
      </w:r>
      <w:r w:rsidR="003F3CC8" w:rsidRPr="003F3CC8">
        <w:rPr>
          <w:rFonts w:cs="Times New Roman"/>
          <w:sz w:val="19"/>
          <w:szCs w:val="48"/>
          <w:lang w:val="sk-SK"/>
        </w:rPr>
        <w:t xml:space="preserve"> prípade vylučovacích kritérií musí byť uvedené podrobné zdôvodnenie vyhodnotenia príslušného vylučovacieho kritéria</w:t>
      </w:r>
      <w:r w:rsidR="003F3CC8">
        <w:rPr>
          <w:rFonts w:cs="Times New Roman"/>
          <w:sz w:val="19"/>
          <w:szCs w:val="48"/>
          <w:lang w:val="sk-SK"/>
        </w:rPr>
        <w:t>. D</w:t>
      </w:r>
      <w:r w:rsidR="00922B00" w:rsidRPr="0017594C">
        <w:rPr>
          <w:rFonts w:cs="Times New Roman"/>
          <w:sz w:val="19"/>
          <w:szCs w:val="48"/>
          <w:lang w:val="sk-SK"/>
        </w:rPr>
        <w:t>ôvody sú popísané čo najvecnej</w:t>
      </w:r>
      <w:r w:rsidR="00C77581">
        <w:rPr>
          <w:rFonts w:cs="Times New Roman"/>
          <w:sz w:val="19"/>
          <w:szCs w:val="48"/>
          <w:lang w:val="sk-SK"/>
        </w:rPr>
        <w:t xml:space="preserve">šie, sú argumentačne podložené </w:t>
      </w:r>
      <w:r w:rsidR="00922B00" w:rsidRPr="0017594C">
        <w:rPr>
          <w:rFonts w:cs="Times New Roman"/>
          <w:sz w:val="19"/>
          <w:szCs w:val="48"/>
          <w:lang w:val="sk-SK"/>
        </w:rPr>
        <w:t xml:space="preserve"> s odvolaním sa na konkrétne pravidlá, právne predpisy </w:t>
      </w:r>
      <w:r w:rsidR="00922B00" w:rsidRPr="00444953">
        <w:rPr>
          <w:sz w:val="19"/>
          <w:lang w:val="sk-SK"/>
        </w:rPr>
        <w:t>a</w:t>
      </w:r>
      <w:r w:rsidR="00624CC4">
        <w:rPr>
          <w:sz w:val="19"/>
          <w:lang w:val="sk-SK"/>
        </w:rPr>
        <w:t> </w:t>
      </w:r>
      <w:r w:rsidR="00922B00" w:rsidRPr="00444953">
        <w:rPr>
          <w:sz w:val="19"/>
          <w:lang w:val="sk-SK"/>
        </w:rPr>
        <w:t>pod</w:t>
      </w:r>
      <w:r w:rsidR="00624CC4">
        <w:rPr>
          <w:sz w:val="19"/>
          <w:lang w:val="sk-SK"/>
        </w:rPr>
        <w:t xml:space="preserve">, </w:t>
      </w:r>
      <w:r w:rsidR="00922B00" w:rsidRPr="0094663B">
        <w:rPr>
          <w:sz w:val="19"/>
          <w:lang w:val="sk-SK"/>
        </w:rPr>
        <w:t>s vyhnutím sa jednoslovných komentárov</w:t>
      </w:r>
      <w:r w:rsidR="003F3CC8" w:rsidRPr="003F3CC8">
        <w:t xml:space="preserve"> </w:t>
      </w:r>
      <w:r w:rsidR="003F3CC8">
        <w:rPr>
          <w:sz w:val="19"/>
          <w:lang w:val="sk-SK"/>
        </w:rPr>
        <w:t>uvedením</w:t>
      </w:r>
      <w:r w:rsidR="003F3CC8" w:rsidRPr="003F3CC8">
        <w:rPr>
          <w:sz w:val="19"/>
          <w:lang w:val="sk-SK"/>
        </w:rPr>
        <w:t xml:space="preserve"> odkaz</w:t>
      </w:r>
      <w:r w:rsidR="003F3CC8">
        <w:rPr>
          <w:sz w:val="19"/>
          <w:lang w:val="sk-SK"/>
        </w:rPr>
        <w:t>u</w:t>
      </w:r>
      <w:r w:rsidR="003F3CC8" w:rsidRPr="003F3CC8">
        <w:rPr>
          <w:sz w:val="19"/>
          <w:lang w:val="sk-SK"/>
        </w:rPr>
        <w:t xml:space="preserve"> na konkrétnu časť ŽoNFP, prílohu/prílohy ŽoNFP, resp. inú dokumentáciu, na základe ktorej odborný hodnotiteľ vyhodnotil príslušné hodnotiace, bodové, resp. vylučovacie kritérium</w:t>
      </w:r>
      <w:r w:rsidR="003F3CC8">
        <w:rPr>
          <w:sz w:val="19"/>
          <w:lang w:val="sk-SK"/>
        </w:rPr>
        <w:t xml:space="preserve"> a </w:t>
      </w:r>
      <w:r w:rsidR="003F3CC8" w:rsidRPr="0094663B">
        <w:rPr>
          <w:sz w:val="19"/>
          <w:lang w:val="sk-SK"/>
        </w:rPr>
        <w:t>vyhnutím sa jednoslovných komentárov</w:t>
      </w:r>
      <w:r w:rsidR="00922B00" w:rsidRPr="0017594C">
        <w:rPr>
          <w:rFonts w:cs="Times New Roman"/>
          <w:sz w:val="19"/>
          <w:szCs w:val="48"/>
          <w:lang w:val="sk-SK"/>
        </w:rPr>
        <w:t xml:space="preserve">. </w:t>
      </w:r>
      <w:r w:rsidR="00922B00" w:rsidRPr="00F77E9C">
        <w:rPr>
          <w:color w:val="auto"/>
          <w:sz w:val="19"/>
          <w:lang w:val="sk-SK"/>
        </w:rPr>
        <w:t xml:space="preserve">V prípade, že je pre konkrétne odborné hodnotenie po dohode s gestorom </w:t>
      </w:r>
      <w:r w:rsidR="00922B00">
        <w:rPr>
          <w:color w:val="auto"/>
          <w:sz w:val="19"/>
          <w:lang w:val="sk-SK"/>
        </w:rPr>
        <w:t>horizontálneho princípu (</w:t>
      </w:r>
      <w:r w:rsidR="00922B00" w:rsidRPr="0006399E">
        <w:rPr>
          <w:color w:val="auto"/>
          <w:sz w:val="19"/>
          <w:lang w:val="sk-SK"/>
        </w:rPr>
        <w:t xml:space="preserve">ďalej aj </w:t>
      </w:r>
      <w:r w:rsidR="00922B00">
        <w:rPr>
          <w:color w:val="auto"/>
          <w:sz w:val="19"/>
          <w:lang w:val="sk-SK"/>
        </w:rPr>
        <w:t>„</w:t>
      </w:r>
      <w:r w:rsidR="00922B00" w:rsidRPr="00F77E9C">
        <w:rPr>
          <w:color w:val="auto"/>
          <w:sz w:val="19"/>
          <w:lang w:val="sk-SK"/>
        </w:rPr>
        <w:t>HP</w:t>
      </w:r>
      <w:r w:rsidR="00922B00">
        <w:rPr>
          <w:color w:val="auto"/>
          <w:sz w:val="19"/>
          <w:lang w:val="sk-SK"/>
        </w:rPr>
        <w:t>“)</w:t>
      </w:r>
      <w:r w:rsidR="00922B00" w:rsidRPr="00F77E9C">
        <w:rPr>
          <w:color w:val="auto"/>
          <w:sz w:val="19"/>
          <w:lang w:val="sk-SK"/>
        </w:rPr>
        <w:t xml:space="preserve"> určený aj zástupca gestora HP alebo ním poverená osoba ako odborný hodnotiteľ vo vzťahu k hodnotiacim kritériám týkajúcich sa posúdenia súladu s HP, za vyhodnotenie kritérií odborného hodnotenia v spoločnom hodnotiacom hárku týkajúcich sa posúdenia súladu s HP sú zodpovedné tieto osoby</w:t>
      </w:r>
      <w:r w:rsidR="00922B00">
        <w:rPr>
          <w:rStyle w:val="Odkaznapoznmkupodiarou"/>
          <w:color w:val="auto"/>
          <w:lang w:val="sk-SK"/>
        </w:rPr>
        <w:footnoteReference w:id="4"/>
      </w:r>
      <w:r w:rsidR="00922B00" w:rsidRPr="00F77E9C">
        <w:rPr>
          <w:color w:val="auto"/>
          <w:sz w:val="19"/>
          <w:lang w:val="sk-SK"/>
        </w:rPr>
        <w:t xml:space="preserve">. Odborní hodnotitelia, ktorým bola daná </w:t>
      </w:r>
      <w:r w:rsidR="00922B00" w:rsidRPr="00F77E9C">
        <w:rPr>
          <w:color w:val="auto"/>
          <w:sz w:val="19"/>
          <w:lang w:val="sk-SK"/>
        </w:rPr>
        <w:lastRenderedPageBreak/>
        <w:t>žiadosť o NFP priradená, nechávajú uvedené kritériá vo formulári hodnotiaceho hárku nevyplnené a vypĺňa ich zástupca gestora HP alebo ním poverená osoba.</w:t>
      </w:r>
      <w:r w:rsidR="00226656">
        <w:rPr>
          <w:color w:val="auto"/>
          <w:sz w:val="19"/>
          <w:lang w:val="sk-SK"/>
        </w:rPr>
        <w:t xml:space="preserve"> </w:t>
      </w:r>
    </w:p>
    <w:p w14:paraId="01291BB0" w14:textId="02A6DD18" w:rsidR="00933101" w:rsidRPr="0017594C"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Odborní hodnotitelia </w:t>
      </w:r>
      <w:r>
        <w:rPr>
          <w:rFonts w:cs="Times New Roman"/>
          <w:sz w:val="19"/>
          <w:szCs w:val="48"/>
          <w:lang w:val="sk-SK"/>
        </w:rPr>
        <w:t xml:space="preserve">vypracovaný a podpísaný </w:t>
      </w:r>
      <w:r w:rsidRPr="00B519B4">
        <w:rPr>
          <w:rFonts w:cs="Times New Roman"/>
          <w:sz w:val="19"/>
          <w:szCs w:val="48"/>
          <w:lang w:val="sk-SK"/>
        </w:rPr>
        <w:t>spoločný hodnotiaci hárok spolu so ŽoNFP odovzdajú zástup</w:t>
      </w:r>
      <w:r w:rsidRPr="0017594C">
        <w:rPr>
          <w:rFonts w:cs="Times New Roman"/>
          <w:sz w:val="19"/>
          <w:szCs w:val="48"/>
          <w:lang w:val="sk-SK"/>
        </w:rPr>
        <w:t xml:space="preserve">covi </w:t>
      </w:r>
      <w:r w:rsidRPr="00684BB6">
        <w:rPr>
          <w:rFonts w:cs="Times New Roman"/>
          <w:sz w:val="19"/>
          <w:szCs w:val="19"/>
          <w:lang w:val="sk-SK"/>
        </w:rPr>
        <w:t>RO pre OP EVS</w:t>
      </w:r>
      <w:r w:rsidRPr="0017594C">
        <w:rPr>
          <w:rFonts w:cs="Times New Roman"/>
          <w:sz w:val="19"/>
          <w:szCs w:val="48"/>
          <w:lang w:val="sk-SK"/>
        </w:rPr>
        <w:t>. S výnimkou prípravy spoločného odborného hodnotiaceho posudku si hodnotitelia medzi sebou nesmú informácie z hodnotenia konkrétnych ŽoNFP vymieňať. Úlohou oboch odborných hodnotiteľov je dosiahnuť spoločné hodnotenie k jednotlivých kritériám. Vychádzajú pri tom z</w:t>
      </w:r>
      <w:r w:rsidR="009F2DE4">
        <w:rPr>
          <w:rFonts w:cs="Times New Roman"/>
          <w:sz w:val="19"/>
          <w:szCs w:val="48"/>
          <w:lang w:val="sk-SK"/>
        </w:rPr>
        <w:t>o svojich</w:t>
      </w:r>
      <w:r w:rsidR="009F2DE4" w:rsidRPr="0017594C">
        <w:rPr>
          <w:rFonts w:cs="Times New Roman"/>
          <w:sz w:val="19"/>
          <w:szCs w:val="48"/>
          <w:lang w:val="sk-SK"/>
        </w:rPr>
        <w:t xml:space="preserve"> pôvodných </w:t>
      </w:r>
      <w:r w:rsidRPr="0017594C">
        <w:rPr>
          <w:rFonts w:cs="Times New Roman"/>
          <w:sz w:val="19"/>
          <w:szCs w:val="48"/>
          <w:lang w:val="sk-SK"/>
        </w:rPr>
        <w:t xml:space="preserve">hodnotení. </w:t>
      </w:r>
    </w:p>
    <w:p w14:paraId="7A7F644E" w14:textId="5BD1F372" w:rsidR="00E82F3B"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Proces hodnotenia odbornými hodnotiteľmi </w:t>
      </w:r>
      <w:r>
        <w:rPr>
          <w:rFonts w:cs="Times New Roman"/>
          <w:sz w:val="19"/>
          <w:szCs w:val="48"/>
          <w:lang w:val="sk-SK"/>
        </w:rPr>
        <w:t>pokračuje</w:t>
      </w:r>
      <w:r w:rsidRPr="0017594C">
        <w:rPr>
          <w:rFonts w:cs="Times New Roman"/>
          <w:sz w:val="19"/>
          <w:szCs w:val="48"/>
          <w:lang w:val="sk-SK"/>
        </w:rPr>
        <w:t xml:space="preserve"> odovzdaním vyplneného a podpísaného spoločného hodnotiaceho hárku s uvedením zdôvodnenia zástupcovi </w:t>
      </w:r>
      <w:r w:rsidRPr="00684BB6">
        <w:rPr>
          <w:rFonts w:cs="Times New Roman"/>
          <w:sz w:val="19"/>
          <w:szCs w:val="19"/>
          <w:lang w:val="sk-SK"/>
        </w:rPr>
        <w:t>RO pre OP EVS</w:t>
      </w:r>
      <w:r w:rsidRPr="0017594C">
        <w:rPr>
          <w:rFonts w:cs="Times New Roman"/>
          <w:sz w:val="19"/>
          <w:szCs w:val="48"/>
          <w:lang w:val="sk-SK"/>
        </w:rPr>
        <w:t>, ktorý následne zabezpečí ďalší proces v zmysle interných postupov (zadanie do ITMS 2014+, vydanie rozhodnutia k ŽoNFP a p</w:t>
      </w:r>
      <w:r>
        <w:rPr>
          <w:rFonts w:cs="Times New Roman"/>
          <w:sz w:val="19"/>
          <w:szCs w:val="48"/>
          <w:lang w:val="sk-SK"/>
        </w:rPr>
        <w:t xml:space="preserve">od.). Zástupca RO je oprávnený </w:t>
      </w:r>
      <w:r w:rsidRPr="0017594C">
        <w:rPr>
          <w:rFonts w:cs="Times New Roman"/>
          <w:sz w:val="19"/>
          <w:szCs w:val="48"/>
          <w:lang w:val="sk-SK"/>
        </w:rPr>
        <w:t xml:space="preserve">vyzvať odborných hodnotiteľov na dopracovanie alebo bližší popis dôvodov nesplnenia kritérií odborného hodnotenia v prípade, ak odovzdaný hodnotiaci hárok neumožňuje vypracovať dostatočne jasné a presné odôvodnenie v rozhodnutí o neschválení ŽoNFP. </w:t>
      </w:r>
    </w:p>
    <w:p w14:paraId="01291BB2"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B3" w14:textId="77777777" w:rsidR="006431BC" w:rsidRPr="0017594C" w:rsidRDefault="006431BC" w:rsidP="008979DA">
      <w:pPr>
        <w:pStyle w:val="Nadpis2"/>
        <w:jc w:val="both"/>
        <w:rPr>
          <w:lang w:val="sk-SK"/>
        </w:rPr>
      </w:pPr>
      <w:bookmarkStart w:id="44" w:name="_Toc440375100"/>
      <w:r w:rsidRPr="0017594C">
        <w:rPr>
          <w:lang w:val="sk-SK"/>
        </w:rPr>
        <w:t>Postupy uplatňované v prípadoch nezhody odborných hodnotiteľov</w:t>
      </w:r>
      <w:bookmarkEnd w:id="44"/>
    </w:p>
    <w:p w14:paraId="01291BB4" w14:textId="77777777" w:rsidR="00933101" w:rsidRPr="0017594C"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Ak počas </w:t>
      </w:r>
      <w:r w:rsidRPr="00B519B4">
        <w:rPr>
          <w:rFonts w:cs="Times New Roman"/>
          <w:sz w:val="19"/>
          <w:szCs w:val="48"/>
          <w:lang w:val="sk-SK"/>
        </w:rPr>
        <w:t>zostavovania spoločného hod</w:t>
      </w:r>
      <w:r w:rsidRPr="0017594C">
        <w:rPr>
          <w:rFonts w:cs="Times New Roman"/>
          <w:sz w:val="19"/>
          <w:szCs w:val="48"/>
          <w:lang w:val="sk-SK"/>
        </w:rPr>
        <w:t xml:space="preserve">notiaceho posudku odborní hodnotitelia nedospejú k zhodnému záveru ohľadne vyhodnotenia niektorého z kritérií odborného hodnotenia (t.j. neexistuje dohoda o závere </w:t>
      </w:r>
      <w:r>
        <w:rPr>
          <w:rFonts w:cs="Times New Roman"/>
          <w:sz w:val="19"/>
          <w:szCs w:val="48"/>
          <w:lang w:val="sk-SK"/>
        </w:rPr>
        <w:t>týkajúceho sa</w:t>
      </w:r>
      <w:r w:rsidRPr="0017594C">
        <w:rPr>
          <w:rFonts w:cs="Times New Roman"/>
          <w:sz w:val="19"/>
          <w:szCs w:val="48"/>
          <w:lang w:val="sk-SK"/>
        </w:rPr>
        <w:t xml:space="preserve"> niektorého z kritérií odborného hodnotenia, ktorá má za následok nemožnosť odovzdať hodnotiaci hárok reprezentujúci spoločný postoj odborných hodnotiteľov), zaznamenajú odborní hodnotitelia rozpor v spoločnom hodnotiacom hárku, kde sa pripoja </w:t>
      </w:r>
      <w:r>
        <w:rPr>
          <w:rFonts w:cs="Times New Roman"/>
          <w:sz w:val="19"/>
          <w:szCs w:val="48"/>
          <w:lang w:val="sk-SK"/>
        </w:rPr>
        <w:t xml:space="preserve">ich </w:t>
      </w:r>
      <w:r w:rsidRPr="0017594C">
        <w:rPr>
          <w:rFonts w:cs="Times New Roman"/>
          <w:sz w:val="19"/>
          <w:szCs w:val="48"/>
          <w:lang w:val="sk-SK"/>
        </w:rPr>
        <w:t>podpisy.</w:t>
      </w:r>
    </w:p>
    <w:p w14:paraId="01291BB5" w14:textId="72996BC0" w:rsidR="00933101"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Na základe tohto výstupu zástupca </w:t>
      </w:r>
      <w:r w:rsidRPr="00684BB6">
        <w:rPr>
          <w:rFonts w:cs="Times New Roman"/>
          <w:sz w:val="19"/>
          <w:szCs w:val="19"/>
          <w:lang w:val="sk-SK"/>
        </w:rPr>
        <w:t>RO pre OP EVS</w:t>
      </w:r>
      <w:r w:rsidRPr="00B519B4">
        <w:rPr>
          <w:rFonts w:cs="Times New Roman"/>
          <w:sz w:val="19"/>
          <w:szCs w:val="48"/>
          <w:lang w:val="sk-SK"/>
        </w:rPr>
        <w:t xml:space="preserve"> transparentne </w:t>
      </w:r>
      <w:r w:rsidRPr="0017594C">
        <w:rPr>
          <w:rFonts w:cs="Times New Roman"/>
          <w:sz w:val="19"/>
          <w:szCs w:val="48"/>
          <w:lang w:val="sk-SK"/>
        </w:rPr>
        <w:t>náhodným výberom (žrebom) priradí ŽoNFP na odborné hodnotenie tretiemu (ďalšiemu) odbornému hodnotiteľovi</w:t>
      </w:r>
      <w:r>
        <w:rPr>
          <w:rFonts w:cs="Times New Roman"/>
          <w:sz w:val="19"/>
          <w:szCs w:val="48"/>
          <w:lang w:val="sk-SK"/>
        </w:rPr>
        <w:t xml:space="preserve">, </w:t>
      </w:r>
      <w:r w:rsidRPr="0017594C">
        <w:rPr>
          <w:rFonts w:cs="Times New Roman"/>
          <w:sz w:val="19"/>
          <w:szCs w:val="48"/>
          <w:lang w:val="sk-SK"/>
        </w:rPr>
        <w:t>ktor</w:t>
      </w:r>
      <w:r>
        <w:rPr>
          <w:rFonts w:cs="Times New Roman"/>
          <w:sz w:val="19"/>
          <w:szCs w:val="48"/>
          <w:lang w:val="sk-SK"/>
        </w:rPr>
        <w:t>ý</w:t>
      </w:r>
      <w:r w:rsidRPr="0017594C" w:rsidDel="00E86D63">
        <w:rPr>
          <w:rFonts w:cs="Times New Roman"/>
          <w:sz w:val="19"/>
          <w:szCs w:val="48"/>
          <w:lang w:val="sk-SK"/>
        </w:rPr>
        <w:t xml:space="preserve"> </w:t>
      </w:r>
      <w:r>
        <w:rPr>
          <w:rFonts w:cs="Times New Roman"/>
          <w:sz w:val="19"/>
          <w:szCs w:val="48"/>
          <w:lang w:val="sk-SK"/>
        </w:rPr>
        <w:t>v</w:t>
      </w:r>
      <w:r w:rsidRPr="0017594C">
        <w:rPr>
          <w:rFonts w:cs="Times New Roman"/>
          <w:sz w:val="19"/>
          <w:szCs w:val="48"/>
          <w:lang w:val="sk-SK"/>
        </w:rPr>
        <w:t xml:space="preserve"> spoločn</w:t>
      </w:r>
      <w:r>
        <w:rPr>
          <w:rFonts w:cs="Times New Roman"/>
          <w:sz w:val="19"/>
          <w:szCs w:val="48"/>
          <w:lang w:val="sk-SK"/>
        </w:rPr>
        <w:t>om</w:t>
      </w:r>
      <w:r w:rsidRPr="0017594C">
        <w:rPr>
          <w:rFonts w:cs="Times New Roman"/>
          <w:sz w:val="19"/>
          <w:szCs w:val="48"/>
          <w:lang w:val="sk-SK"/>
        </w:rPr>
        <w:t xml:space="preserve"> hodnotiac</w:t>
      </w:r>
      <w:r>
        <w:rPr>
          <w:rFonts w:cs="Times New Roman"/>
          <w:sz w:val="19"/>
          <w:szCs w:val="48"/>
          <w:lang w:val="sk-SK"/>
        </w:rPr>
        <w:t>om</w:t>
      </w:r>
      <w:r w:rsidRPr="0017594C">
        <w:rPr>
          <w:rFonts w:cs="Times New Roman"/>
          <w:sz w:val="19"/>
          <w:szCs w:val="48"/>
          <w:lang w:val="sk-SK"/>
        </w:rPr>
        <w:t xml:space="preserve"> hár</w:t>
      </w:r>
      <w:r>
        <w:rPr>
          <w:rFonts w:cs="Times New Roman"/>
          <w:sz w:val="19"/>
          <w:szCs w:val="48"/>
          <w:lang w:val="sk-SK"/>
        </w:rPr>
        <w:t>ku</w:t>
      </w:r>
      <w:r>
        <w:rPr>
          <w:rStyle w:val="Odkaznapoznmkupodiarou"/>
          <w:rFonts w:cs="Times New Roman"/>
          <w:szCs w:val="48"/>
          <w:lang w:val="sk-SK"/>
        </w:rPr>
        <w:footnoteReference w:id="5"/>
      </w:r>
      <w:r w:rsidRPr="0017594C">
        <w:rPr>
          <w:rFonts w:cs="Times New Roman"/>
          <w:sz w:val="19"/>
          <w:szCs w:val="48"/>
          <w:lang w:val="sk-SK"/>
        </w:rPr>
        <w:t xml:space="preserve"> vyhodnotí tie odborné kritériá, u ktorých nedospeli pôvodne pridelení hodnotitelia k súhlasnému stanovisku. V prípade podpory zo strany ITMS2014+ bude na náhodné priradenie využitá príslušná funkcionalita ITMS2014+.</w:t>
      </w:r>
      <w:r>
        <w:rPr>
          <w:rFonts w:cs="Times New Roman"/>
          <w:sz w:val="19"/>
          <w:szCs w:val="48"/>
          <w:lang w:val="sk-SK"/>
        </w:rPr>
        <w:t xml:space="preserve"> Toto ďalšie odborné hodnotenie je v určených kritériách vždy rozhodujúcim, rovnako pri vylučujúcich aj bodovaných hodnotiacich kritériách, t.z. aj to, že pridelený počet bodov ďalším odborným hodnotiteľom v bodovaných hodnotiacich kritériach je konečný a započítava sa do dosiahnutého bodového hodnotenia v spoločnom hodnotiacom hárku. </w:t>
      </w:r>
      <w:r w:rsidRPr="0017594C">
        <w:rPr>
          <w:rFonts w:cs="Times New Roman"/>
          <w:sz w:val="19"/>
          <w:szCs w:val="48"/>
          <w:lang w:val="sk-SK"/>
        </w:rPr>
        <w:t>Uvedené sa neaplikuje, ak v rámci kritérií, ktoré boli zhodne vyhodnotené pôvodnými dvoma odbornými hodnotiteľmi</w:t>
      </w:r>
      <w:r w:rsidR="00FA130C">
        <w:rPr>
          <w:rFonts w:cs="Times New Roman"/>
          <w:sz w:val="19"/>
          <w:szCs w:val="48"/>
          <w:lang w:val="sk-SK"/>
        </w:rPr>
        <w:t>,</w:t>
      </w:r>
      <w:r w:rsidRPr="0017594C">
        <w:rPr>
          <w:rFonts w:cs="Times New Roman"/>
          <w:sz w:val="19"/>
          <w:szCs w:val="48"/>
          <w:lang w:val="sk-SK"/>
        </w:rPr>
        <w:t xml:space="preserve"> ŽoNFP nespĺňala niektoré z kritérií odborného hodnotenia a vyhodnotenie kritéria/kritérií, pri ktorých nedospeli k zhodnému záveru, by nemalo vplyv na skutočnosť, že ŽoNFP nespĺňa kritériá odborného hodnotenia.</w:t>
      </w:r>
    </w:p>
    <w:p w14:paraId="01291BB6" w14:textId="77777777" w:rsidR="00ED341A" w:rsidRPr="00B519B4" w:rsidRDefault="00ED341A" w:rsidP="00512842">
      <w:pPr>
        <w:pStyle w:val="Default"/>
        <w:spacing w:before="120" w:after="120" w:line="288" w:lineRule="auto"/>
        <w:jc w:val="both"/>
        <w:rPr>
          <w:rFonts w:cs="Times New Roman"/>
          <w:sz w:val="19"/>
          <w:szCs w:val="48"/>
          <w:lang w:val="sk-SK"/>
        </w:rPr>
      </w:pPr>
    </w:p>
    <w:p w14:paraId="01291BB7" w14:textId="77777777" w:rsidR="0075585E" w:rsidRPr="00B519B4" w:rsidRDefault="0075585E" w:rsidP="008979DA">
      <w:pPr>
        <w:pStyle w:val="Nadpis2"/>
        <w:jc w:val="both"/>
        <w:rPr>
          <w:lang w:val="sk-SK"/>
        </w:rPr>
      </w:pPr>
      <w:bookmarkStart w:id="45" w:name="_Toc440375101"/>
      <w:bookmarkStart w:id="46" w:name="_Toc413702946"/>
      <w:r w:rsidRPr="00B519B4">
        <w:rPr>
          <w:lang w:val="sk-SK"/>
        </w:rPr>
        <w:t>Overenie činnosti hodnotiteľov</w:t>
      </w:r>
      <w:bookmarkEnd w:id="45"/>
      <w:r w:rsidRPr="00B519B4">
        <w:rPr>
          <w:lang w:val="sk-SK"/>
        </w:rPr>
        <w:t xml:space="preserve"> </w:t>
      </w:r>
    </w:p>
    <w:p w14:paraId="777BD9E9" w14:textId="29A1A125" w:rsidR="00CC5EB5" w:rsidRDefault="00CC5EB5" w:rsidP="00512842">
      <w:pPr>
        <w:spacing w:before="120" w:after="120" w:line="288" w:lineRule="auto"/>
        <w:jc w:val="both"/>
      </w:pPr>
      <w:r w:rsidRPr="005243B9">
        <w:t xml:space="preserve">RO je oprávnený preverovať a vyhodnocovať kvalitu práce odborných hodnotiteľov. V prípade nedostatočnej kvality ich práce je RO oprávnený vylúčiť odborných hodnotiteľov zo zoznamu odborných hodnotiteľov. </w:t>
      </w:r>
    </w:p>
    <w:p w14:paraId="01291BB8" w14:textId="6563C371" w:rsidR="0075585E" w:rsidRPr="0017594C" w:rsidRDefault="0075585E" w:rsidP="00512842">
      <w:pPr>
        <w:spacing w:before="120" w:after="120" w:line="288" w:lineRule="auto"/>
        <w:jc w:val="both"/>
        <w:rPr>
          <w:szCs w:val="19"/>
          <w:lang w:val="sk-SK"/>
        </w:rPr>
      </w:pPr>
      <w:r w:rsidRPr="0017594C">
        <w:rPr>
          <w:szCs w:val="19"/>
          <w:lang w:val="sk-SK"/>
        </w:rPr>
        <w:t xml:space="preserve">RO priebežne </w:t>
      </w:r>
      <w:r w:rsidR="007334B3">
        <w:rPr>
          <w:szCs w:val="19"/>
          <w:lang w:val="sk-SK"/>
        </w:rPr>
        <w:t xml:space="preserve">preveruje </w:t>
      </w:r>
      <w:r w:rsidRPr="0017594C">
        <w:rPr>
          <w:szCs w:val="19"/>
          <w:lang w:val="sk-SK"/>
        </w:rPr>
        <w:t>činnosť a kvalitu práce odborných hodnotiteľov pri hodnotení ŽoNFP</w:t>
      </w:r>
      <w:r w:rsidR="007334B3">
        <w:rPr>
          <w:szCs w:val="19"/>
          <w:lang w:val="sk-SK"/>
        </w:rPr>
        <w:t>.</w:t>
      </w:r>
      <w:r w:rsidRPr="0017594C">
        <w:rPr>
          <w:szCs w:val="19"/>
          <w:lang w:val="sk-SK"/>
        </w:rPr>
        <w:t xml:space="preserve"> Cieľom hodnotenia je zvýšeni</w:t>
      </w:r>
      <w:r w:rsidR="00396022">
        <w:rPr>
          <w:szCs w:val="19"/>
          <w:lang w:val="sk-SK"/>
        </w:rPr>
        <w:t>e</w:t>
      </w:r>
      <w:r w:rsidRPr="0017594C">
        <w:rPr>
          <w:szCs w:val="19"/>
          <w:lang w:val="sk-SK"/>
        </w:rPr>
        <w:t xml:space="preserve"> štandardu a skvalitneni</w:t>
      </w:r>
      <w:r w:rsidR="00396022">
        <w:rPr>
          <w:szCs w:val="19"/>
          <w:lang w:val="sk-SK"/>
        </w:rPr>
        <w:t>e</w:t>
      </w:r>
      <w:r w:rsidRPr="0017594C">
        <w:rPr>
          <w:szCs w:val="19"/>
          <w:lang w:val="sk-SK"/>
        </w:rPr>
        <w:t xml:space="preserve"> hodnotení, </w:t>
      </w:r>
      <w:r w:rsidR="00E86D63" w:rsidRPr="0017594C">
        <w:rPr>
          <w:szCs w:val="19"/>
          <w:lang w:val="sk-SK"/>
        </w:rPr>
        <w:t>zachyteni</w:t>
      </w:r>
      <w:r w:rsidR="00396022">
        <w:rPr>
          <w:szCs w:val="19"/>
          <w:lang w:val="sk-SK"/>
        </w:rPr>
        <w:t>e</w:t>
      </w:r>
      <w:r w:rsidR="00E86D63" w:rsidRPr="0017594C">
        <w:rPr>
          <w:szCs w:val="19"/>
          <w:lang w:val="sk-SK"/>
        </w:rPr>
        <w:t xml:space="preserve"> </w:t>
      </w:r>
      <w:r w:rsidRPr="0017594C">
        <w:rPr>
          <w:szCs w:val="19"/>
          <w:lang w:val="sk-SK"/>
        </w:rPr>
        <w:t xml:space="preserve">chýb a opomenutí vo fáze pred uzavretím odborného hodnotenia a spätná väzba pre </w:t>
      </w:r>
      <w:r w:rsidR="00684BB6" w:rsidRPr="00684BB6">
        <w:rPr>
          <w:color w:val="000000"/>
          <w:szCs w:val="19"/>
          <w:lang w:val="sk-SK"/>
        </w:rPr>
        <w:t>RO pre OP EVS</w:t>
      </w:r>
      <w:r w:rsidRPr="0017594C">
        <w:rPr>
          <w:szCs w:val="19"/>
          <w:lang w:val="sk-SK"/>
        </w:rPr>
        <w:t xml:space="preserve"> o kvalite </w:t>
      </w:r>
      <w:r w:rsidR="004B69CB">
        <w:rPr>
          <w:szCs w:val="19"/>
          <w:lang w:val="sk-SK"/>
        </w:rPr>
        <w:t>dodanej</w:t>
      </w:r>
      <w:r w:rsidR="004B69CB" w:rsidRPr="0017594C">
        <w:rPr>
          <w:szCs w:val="19"/>
          <w:lang w:val="sk-SK"/>
        </w:rPr>
        <w:t xml:space="preserve"> </w:t>
      </w:r>
      <w:r w:rsidRPr="0017594C">
        <w:rPr>
          <w:szCs w:val="19"/>
          <w:lang w:val="sk-SK"/>
        </w:rPr>
        <w:t xml:space="preserve">služby vo vzťahu k splneniu dohodnutého zmluvného záväzku a pre prípadné opätovné využitie </w:t>
      </w:r>
      <w:r w:rsidR="004B69CB" w:rsidRPr="0017594C">
        <w:rPr>
          <w:szCs w:val="19"/>
          <w:lang w:val="sk-SK"/>
        </w:rPr>
        <w:t>dan</w:t>
      </w:r>
      <w:r w:rsidR="004B69CB">
        <w:rPr>
          <w:szCs w:val="19"/>
          <w:lang w:val="sk-SK"/>
        </w:rPr>
        <w:t>ých</w:t>
      </w:r>
      <w:r w:rsidR="004B69CB" w:rsidRPr="0017594C">
        <w:rPr>
          <w:szCs w:val="19"/>
          <w:lang w:val="sk-SK"/>
        </w:rPr>
        <w:t xml:space="preserve"> odborn</w:t>
      </w:r>
      <w:r w:rsidR="004B69CB">
        <w:rPr>
          <w:szCs w:val="19"/>
          <w:lang w:val="sk-SK"/>
        </w:rPr>
        <w:t>ých</w:t>
      </w:r>
      <w:r w:rsidR="004B69CB" w:rsidRPr="0017594C">
        <w:rPr>
          <w:szCs w:val="19"/>
          <w:lang w:val="sk-SK"/>
        </w:rPr>
        <w:t xml:space="preserve"> </w:t>
      </w:r>
      <w:r w:rsidRPr="0017594C">
        <w:rPr>
          <w:szCs w:val="19"/>
          <w:lang w:val="sk-SK"/>
        </w:rPr>
        <w:t>hodnotiteľ</w:t>
      </w:r>
      <w:r w:rsidR="004B69CB">
        <w:rPr>
          <w:szCs w:val="19"/>
          <w:lang w:val="sk-SK"/>
        </w:rPr>
        <w:t>ov</w:t>
      </w:r>
      <w:r w:rsidRPr="0017594C">
        <w:rPr>
          <w:szCs w:val="19"/>
          <w:lang w:val="sk-SK"/>
        </w:rPr>
        <w:t>.</w:t>
      </w:r>
    </w:p>
    <w:p w14:paraId="01291BB9" w14:textId="1079588F" w:rsidR="0075585E" w:rsidRPr="0017594C" w:rsidRDefault="003C229D" w:rsidP="00512842">
      <w:pPr>
        <w:spacing w:before="120" w:after="120" w:line="288" w:lineRule="auto"/>
        <w:jc w:val="both"/>
        <w:rPr>
          <w:szCs w:val="19"/>
          <w:lang w:val="sk-SK"/>
        </w:rPr>
      </w:pPr>
      <w:r w:rsidRPr="0017594C">
        <w:rPr>
          <w:szCs w:val="19"/>
          <w:lang w:val="sk-SK"/>
        </w:rPr>
        <w:t xml:space="preserve">Poverený pracovník </w:t>
      </w:r>
      <w:r w:rsidR="00684BB6" w:rsidRPr="00684BB6">
        <w:rPr>
          <w:color w:val="000000"/>
          <w:szCs w:val="19"/>
          <w:lang w:val="sk-SK"/>
        </w:rPr>
        <w:t>RO pre OP EVS</w:t>
      </w:r>
      <w:r w:rsidR="0075585E" w:rsidRPr="0017594C">
        <w:rPr>
          <w:szCs w:val="19"/>
          <w:lang w:val="sk-SK"/>
        </w:rPr>
        <w:t xml:space="preserve"> preveruje správnosť hodnotenia </w:t>
      </w:r>
      <w:r w:rsidR="004B69CB" w:rsidRPr="0017594C">
        <w:rPr>
          <w:szCs w:val="19"/>
          <w:lang w:val="sk-SK"/>
        </w:rPr>
        <w:t>odborn</w:t>
      </w:r>
      <w:r w:rsidR="004B69CB">
        <w:rPr>
          <w:szCs w:val="19"/>
          <w:lang w:val="sk-SK"/>
        </w:rPr>
        <w:t xml:space="preserve">ých </w:t>
      </w:r>
      <w:r w:rsidR="0075585E" w:rsidRPr="0017594C">
        <w:rPr>
          <w:szCs w:val="19"/>
          <w:lang w:val="sk-SK"/>
        </w:rPr>
        <w:t>hodnotiteľ</w:t>
      </w:r>
      <w:r w:rsidR="004B69CB">
        <w:rPr>
          <w:szCs w:val="19"/>
          <w:lang w:val="sk-SK"/>
        </w:rPr>
        <w:t>ov</w:t>
      </w:r>
      <w:r w:rsidR="0075585E" w:rsidRPr="0017594C">
        <w:rPr>
          <w:szCs w:val="19"/>
          <w:lang w:val="sk-SK"/>
        </w:rPr>
        <w:t xml:space="preserve"> </w:t>
      </w:r>
      <w:r w:rsidR="005101A4">
        <w:rPr>
          <w:szCs w:val="19"/>
          <w:lang w:val="sk-SK"/>
        </w:rPr>
        <w:t xml:space="preserve">najmä </w:t>
      </w:r>
      <w:r w:rsidR="0075585E" w:rsidRPr="0017594C">
        <w:rPr>
          <w:szCs w:val="19"/>
          <w:lang w:val="sk-SK"/>
        </w:rPr>
        <w:t xml:space="preserve">skontrolovaním </w:t>
      </w:r>
      <w:r w:rsidR="005101A4">
        <w:rPr>
          <w:szCs w:val="19"/>
          <w:lang w:val="sk-SK"/>
        </w:rPr>
        <w:t xml:space="preserve">spoločného </w:t>
      </w:r>
      <w:r w:rsidR="0075585E" w:rsidRPr="0017594C">
        <w:rPr>
          <w:szCs w:val="19"/>
          <w:lang w:val="sk-SK"/>
        </w:rPr>
        <w:t>hodnotiaceho hárku</w:t>
      </w:r>
      <w:r w:rsidR="00FA130C">
        <w:rPr>
          <w:szCs w:val="19"/>
          <w:lang w:val="sk-SK"/>
        </w:rPr>
        <w:t>.</w:t>
      </w:r>
    </w:p>
    <w:p w14:paraId="01291BBA" w14:textId="77777777" w:rsidR="0075585E" w:rsidRPr="0017594C" w:rsidRDefault="0075585E" w:rsidP="00512842">
      <w:pPr>
        <w:spacing w:before="120" w:after="120" w:line="288" w:lineRule="auto"/>
        <w:jc w:val="both"/>
        <w:rPr>
          <w:szCs w:val="19"/>
          <w:lang w:val="sk-SK"/>
        </w:rPr>
      </w:pPr>
      <w:r w:rsidRPr="0017594C">
        <w:rPr>
          <w:szCs w:val="19"/>
          <w:lang w:val="sk-SK"/>
        </w:rPr>
        <w:lastRenderedPageBreak/>
        <w:t xml:space="preserve">Overenie hodnotenia je vhodné uskutočniť pred ukončením hodnotenia, aby bolo možné v prípade, ak sa vyskytli nedostatky závažného charakteru, odkonzultovať tieto nedostatky s odbornými hodnotiteľmi a odstrániť ich. Preverenie kvality práce odborných hodnotiteľov môže byť zamerané výhradne na kontrolu </w:t>
      </w:r>
      <w:r w:rsidR="0017594C" w:rsidRPr="00B519B4">
        <w:rPr>
          <w:szCs w:val="19"/>
          <w:lang w:val="sk-SK"/>
        </w:rPr>
        <w:t>dodržovania</w:t>
      </w:r>
      <w:r w:rsidRPr="0017594C">
        <w:rPr>
          <w:szCs w:val="19"/>
          <w:lang w:val="sk-SK"/>
        </w:rPr>
        <w:t xml:space="preserve"> postupov a povinností, uvedených v príručke pre hodnotiteľa. Hodnotiteľ nesmie byť ovplyvňovaný zo strany zamestnancov </w:t>
      </w:r>
      <w:r w:rsidR="00684BB6" w:rsidRPr="00684BB6">
        <w:rPr>
          <w:color w:val="000000"/>
          <w:szCs w:val="19"/>
          <w:lang w:val="sk-SK"/>
        </w:rPr>
        <w:t>RO pre OP EVS</w:t>
      </w:r>
      <w:r w:rsidRPr="0017594C">
        <w:rPr>
          <w:szCs w:val="19"/>
          <w:lang w:val="sk-SK"/>
        </w:rPr>
        <w:t xml:space="preserve"> nad rámec povinností, ktoré mu vyplývajú z príručky pre hodnotiteľa.</w:t>
      </w:r>
    </w:p>
    <w:p w14:paraId="01291BBB" w14:textId="77777777" w:rsidR="0075585E" w:rsidRPr="00B519B4" w:rsidRDefault="0075585E">
      <w:pPr>
        <w:spacing w:before="120" w:after="120" w:line="288" w:lineRule="auto"/>
        <w:jc w:val="both"/>
        <w:rPr>
          <w:szCs w:val="19"/>
          <w:lang w:val="sk-SK"/>
        </w:rPr>
      </w:pPr>
      <w:r w:rsidRPr="00B519B4">
        <w:rPr>
          <w:szCs w:val="19"/>
          <w:lang w:val="sk-SK"/>
        </w:rPr>
        <w:t xml:space="preserve">Predmetom preverenia kvality práce </w:t>
      </w:r>
      <w:r w:rsidR="004B69CB" w:rsidRPr="00B519B4">
        <w:rPr>
          <w:szCs w:val="19"/>
          <w:lang w:val="sk-SK"/>
        </w:rPr>
        <w:t>odborn</w:t>
      </w:r>
      <w:r w:rsidR="004B69CB">
        <w:rPr>
          <w:szCs w:val="19"/>
          <w:lang w:val="sk-SK"/>
        </w:rPr>
        <w:t>ých</w:t>
      </w:r>
      <w:r w:rsidR="004B69CB" w:rsidRPr="00B519B4">
        <w:rPr>
          <w:szCs w:val="19"/>
          <w:lang w:val="sk-SK"/>
        </w:rPr>
        <w:t xml:space="preserve"> </w:t>
      </w:r>
      <w:r w:rsidRPr="00B519B4">
        <w:rPr>
          <w:szCs w:val="19"/>
          <w:lang w:val="sk-SK"/>
        </w:rPr>
        <w:t>hodnotiteľ</w:t>
      </w:r>
      <w:r w:rsidR="004B69CB">
        <w:rPr>
          <w:szCs w:val="19"/>
          <w:lang w:val="sk-SK"/>
        </w:rPr>
        <w:t>ov</w:t>
      </w:r>
      <w:r w:rsidRPr="00B519B4">
        <w:rPr>
          <w:szCs w:val="19"/>
          <w:lang w:val="sk-SK"/>
        </w:rPr>
        <w:t xml:space="preserve"> je predovšetkým:</w:t>
      </w:r>
    </w:p>
    <w:p w14:paraId="01291BBC"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B519B4">
        <w:rPr>
          <w:szCs w:val="19"/>
          <w:lang w:val="sk-SK"/>
        </w:rPr>
        <w:t>vyplnenie zdôvodnenia hodnoten</w:t>
      </w:r>
      <w:r w:rsidRPr="0017594C">
        <w:rPr>
          <w:szCs w:val="19"/>
          <w:lang w:val="sk-SK"/>
        </w:rPr>
        <w:t>ia každého kritéria</w:t>
      </w:r>
      <w:r w:rsidR="00DC15A8" w:rsidRPr="0017594C">
        <w:rPr>
          <w:szCs w:val="19"/>
          <w:lang w:val="sk-SK"/>
        </w:rPr>
        <w:t>, vrátane kladného</w:t>
      </w:r>
      <w:r w:rsidRPr="0017594C">
        <w:rPr>
          <w:szCs w:val="19"/>
          <w:lang w:val="sk-SK"/>
        </w:rPr>
        <w:t>;</w:t>
      </w:r>
    </w:p>
    <w:p w14:paraId="01291BBD"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správnosť vyplnenia priebežného a výsledného bodového hodnotenia;</w:t>
      </w:r>
    </w:p>
    <w:p w14:paraId="01291BBE"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 xml:space="preserve">kompletnosť vyplnenia hodnotiaceho hárku (identifikačné údaje projektu, podpis, celkové bodové hodnotenie, navrhovaná výška NFP, prípadná podmienka pre zazmluvnenie </w:t>
      </w:r>
      <w:r w:rsidR="0017594C" w:rsidRPr="00B519B4">
        <w:rPr>
          <w:szCs w:val="19"/>
          <w:lang w:val="sk-SK"/>
        </w:rPr>
        <w:t>žiadosti</w:t>
      </w:r>
      <w:r w:rsidRPr="0017594C">
        <w:rPr>
          <w:szCs w:val="19"/>
          <w:lang w:val="sk-SK"/>
        </w:rPr>
        <w:t xml:space="preserve"> o NFP, podpis, dátum...);</w:t>
      </w:r>
    </w:p>
    <w:p w14:paraId="01291BC0" w14:textId="77777777" w:rsidR="0075585E" w:rsidRDefault="0075585E" w:rsidP="0059078B">
      <w:pPr>
        <w:pStyle w:val="Odsekzoznamu"/>
        <w:numPr>
          <w:ilvl w:val="0"/>
          <w:numId w:val="5"/>
        </w:numPr>
        <w:spacing w:before="120" w:after="120" w:line="288" w:lineRule="auto"/>
        <w:ind w:hanging="357"/>
        <w:contextualSpacing w:val="0"/>
        <w:jc w:val="both"/>
        <w:rPr>
          <w:szCs w:val="19"/>
          <w:lang w:val="sk-SK"/>
        </w:rPr>
      </w:pPr>
      <w:r w:rsidRPr="0017594C">
        <w:rPr>
          <w:szCs w:val="19"/>
          <w:lang w:val="sk-SK"/>
        </w:rPr>
        <w:t>v prípade, ak hodnotiteľ znižuje rozpočet</w:t>
      </w:r>
      <w:r w:rsidRPr="00630AAA">
        <w:rPr>
          <w:szCs w:val="19"/>
          <w:lang w:val="sk-SK"/>
        </w:rPr>
        <w:t>:</w:t>
      </w:r>
    </w:p>
    <w:p w14:paraId="0F8443A4" w14:textId="3E95C595" w:rsidR="00AD40CA" w:rsidRPr="00F05F7A" w:rsidRDefault="00AD40CA" w:rsidP="00F05F7A">
      <w:pPr>
        <w:pStyle w:val="Bulletslevel2"/>
        <w:spacing w:after="120" w:line="288" w:lineRule="auto"/>
        <w:ind w:hanging="357"/>
        <w:jc w:val="both"/>
      </w:pPr>
      <w:r>
        <w:t>v</w:t>
      </w:r>
      <w:r w:rsidRPr="00A66794">
        <w:t>ychádza z identifik</w:t>
      </w:r>
      <w:r>
        <w:t>ovaných</w:t>
      </w:r>
      <w:r w:rsidRPr="00A66794">
        <w:t xml:space="preserve"> neoprávnených výdavkov </w:t>
      </w:r>
      <w:r>
        <w:t xml:space="preserve">na základe </w:t>
      </w:r>
      <w:r w:rsidRPr="00A66794">
        <w:t>posúdenia oprávnenosti výdavkov v rámci adm</w:t>
      </w:r>
      <w:r>
        <w:t xml:space="preserve">inistratívneho overovania </w:t>
      </w:r>
      <w:r w:rsidRPr="00A66794">
        <w:t xml:space="preserve"> </w:t>
      </w:r>
    </w:p>
    <w:p w14:paraId="01291BC1" w14:textId="34700A68" w:rsidR="0075585E" w:rsidRPr="0017594C" w:rsidRDefault="00C40419" w:rsidP="00550048">
      <w:pPr>
        <w:pStyle w:val="Bulletslevel2"/>
        <w:spacing w:after="120" w:line="288" w:lineRule="auto"/>
        <w:ind w:hanging="357"/>
        <w:jc w:val="both"/>
        <w:rPr>
          <w:lang w:val="sk-SK"/>
        </w:rPr>
      </w:pPr>
      <w:r>
        <w:t>i</w:t>
      </w:r>
      <w:r w:rsidRPr="00D52730">
        <w:t>dentifikovanie neoprávnených výdavkov</w:t>
      </w:r>
      <w:r>
        <w:t xml:space="preserve"> - </w:t>
      </w:r>
      <w:r w:rsidR="0075585E" w:rsidRPr="0017594C">
        <w:rPr>
          <w:lang w:val="sk-SK"/>
        </w:rPr>
        <w:t>adresnosť zníženia (</w:t>
      </w:r>
      <w:r w:rsidR="004E364A" w:rsidRPr="0017594C">
        <w:rPr>
          <w:lang w:val="sk-SK"/>
        </w:rPr>
        <w:t xml:space="preserve">napr. </w:t>
      </w:r>
      <w:r w:rsidR="00550048" w:rsidRPr="0017594C">
        <w:rPr>
          <w:lang w:val="sk-SK"/>
        </w:rPr>
        <w:t xml:space="preserve">v </w:t>
      </w:r>
      <w:r w:rsidR="004E364A" w:rsidRPr="0017594C">
        <w:rPr>
          <w:lang w:val="sk-SK"/>
        </w:rPr>
        <w:t>ktor</w:t>
      </w:r>
      <w:r w:rsidR="00550048" w:rsidRPr="0017594C">
        <w:rPr>
          <w:lang w:val="sk-SK"/>
        </w:rPr>
        <w:t>ej</w:t>
      </w:r>
      <w:r w:rsidR="004E364A" w:rsidRPr="0017594C">
        <w:rPr>
          <w:lang w:val="sk-SK"/>
        </w:rPr>
        <w:t xml:space="preserve"> rozpočtov</w:t>
      </w:r>
      <w:r w:rsidR="00550048" w:rsidRPr="0017594C">
        <w:rPr>
          <w:lang w:val="sk-SK"/>
        </w:rPr>
        <w:t>ej</w:t>
      </w:r>
      <w:r w:rsidR="004E364A" w:rsidRPr="0017594C">
        <w:rPr>
          <w:lang w:val="sk-SK"/>
        </w:rPr>
        <w:t xml:space="preserve"> položk</w:t>
      </w:r>
      <w:r w:rsidR="00550048" w:rsidRPr="0017594C">
        <w:rPr>
          <w:lang w:val="sk-SK"/>
        </w:rPr>
        <w:t>e</w:t>
      </w:r>
      <w:r w:rsidR="004E364A" w:rsidRPr="0017594C">
        <w:rPr>
          <w:lang w:val="sk-SK"/>
        </w:rPr>
        <w:t>, resp. z</w:t>
      </w:r>
      <w:r w:rsidR="0075585E" w:rsidRPr="0017594C">
        <w:rPr>
          <w:lang w:val="sk-SK"/>
        </w:rPr>
        <w:t xml:space="preserve"> ktorej skupin</w:t>
      </w:r>
      <w:r w:rsidR="004E364A" w:rsidRPr="0017594C">
        <w:rPr>
          <w:lang w:val="sk-SK"/>
        </w:rPr>
        <w:t>y</w:t>
      </w:r>
      <w:r w:rsidR="0075585E" w:rsidRPr="0017594C">
        <w:rPr>
          <w:lang w:val="sk-SK"/>
        </w:rPr>
        <w:t xml:space="preserve"> výdavkov</w:t>
      </w:r>
      <w:r w:rsidR="004E364A" w:rsidRPr="0017594C">
        <w:rPr>
          <w:lang w:val="sk-SK"/>
        </w:rPr>
        <w:t xml:space="preserve"> </w:t>
      </w:r>
      <w:r w:rsidR="0075585E" w:rsidRPr="0017594C">
        <w:rPr>
          <w:lang w:val="sk-SK"/>
        </w:rPr>
        <w:t>majú byť finančné prostriedky znížené)</w:t>
      </w:r>
      <w:r w:rsidRPr="00C40419">
        <w:t xml:space="preserve"> </w:t>
      </w:r>
      <w:r w:rsidRPr="00D52730">
        <w:t>, vrátane vyčíslenia ich celkovej výšky a odôvodnenia</w:t>
      </w:r>
      <w:r w:rsidRPr="0017594C">
        <w:rPr>
          <w:lang w:val="sk-SK"/>
        </w:rPr>
        <w:t>;</w:t>
      </w:r>
    </w:p>
    <w:p w14:paraId="01291BC2" w14:textId="77777777" w:rsidR="0075585E" w:rsidRPr="0017594C" w:rsidRDefault="0075585E" w:rsidP="00550048">
      <w:pPr>
        <w:pStyle w:val="Bulletslevel2"/>
        <w:spacing w:after="120" w:line="288" w:lineRule="auto"/>
        <w:ind w:hanging="357"/>
        <w:jc w:val="both"/>
        <w:rPr>
          <w:lang w:val="sk-SK"/>
        </w:rPr>
      </w:pPr>
      <w:r w:rsidRPr="0017594C">
        <w:rPr>
          <w:lang w:val="sk-SK"/>
        </w:rPr>
        <w:t>previazanosť zníženej/</w:t>
      </w:r>
      <w:r w:rsidR="00BF2201" w:rsidRPr="0017594C">
        <w:rPr>
          <w:lang w:val="sk-SK"/>
        </w:rPr>
        <w:t xml:space="preserve"> </w:t>
      </w:r>
      <w:r w:rsidRPr="0017594C">
        <w:rPr>
          <w:lang w:val="sk-SK"/>
        </w:rPr>
        <w:t>zrušenej skupiny výdavkov/</w:t>
      </w:r>
      <w:r w:rsidR="00BF2201" w:rsidRPr="0017594C">
        <w:rPr>
          <w:lang w:val="sk-SK"/>
        </w:rPr>
        <w:t xml:space="preserve"> </w:t>
      </w:r>
      <w:r w:rsidRPr="0017594C">
        <w:rPr>
          <w:lang w:val="sk-SK"/>
        </w:rPr>
        <w:t xml:space="preserve">položky rozpočtu k iným skupinám </w:t>
      </w:r>
      <w:r w:rsidR="004E364A" w:rsidRPr="0017594C">
        <w:rPr>
          <w:lang w:val="sk-SK"/>
        </w:rPr>
        <w:t>a príslušným aktivitám</w:t>
      </w:r>
      <w:r w:rsidRPr="0017594C">
        <w:rPr>
          <w:lang w:val="sk-SK"/>
        </w:rPr>
        <w:t xml:space="preserve"> (napr. ak sa zrušia výdavky na PC, je potrebné zrušiť aj výdavky na softvér, prípadne zrušiť celú aktivitu)</w:t>
      </w:r>
      <w:r w:rsidR="00BF2201" w:rsidRPr="0017594C">
        <w:rPr>
          <w:lang w:val="sk-SK"/>
        </w:rPr>
        <w:t>;</w:t>
      </w:r>
    </w:p>
    <w:p w14:paraId="01291BC3" w14:textId="77777777" w:rsidR="0075585E" w:rsidRPr="0017594C" w:rsidRDefault="0075585E" w:rsidP="00550048">
      <w:pPr>
        <w:pStyle w:val="Bulletslevel2"/>
        <w:spacing w:after="120" w:line="288" w:lineRule="auto"/>
        <w:jc w:val="both"/>
        <w:rPr>
          <w:lang w:val="sk-SK"/>
        </w:rPr>
      </w:pPr>
      <w:r w:rsidRPr="0017594C">
        <w:rPr>
          <w:lang w:val="sk-SK"/>
        </w:rPr>
        <w:t>vzťahy jednotlivých skupín výdavkov vzhľadom k celkovému rozpočtu (napr. pri znížení priamy</w:t>
      </w:r>
      <w:r w:rsidRPr="00B519B4">
        <w:rPr>
          <w:lang w:val="sk-SK"/>
        </w:rPr>
        <w:t xml:space="preserve">ch výdavkov môže byť potrebné </w:t>
      </w:r>
      <w:r w:rsidR="0017594C" w:rsidRPr="0017594C">
        <w:rPr>
          <w:lang w:val="sk-SK"/>
        </w:rPr>
        <w:t>znížiť</w:t>
      </w:r>
      <w:r w:rsidRPr="0017594C">
        <w:rPr>
          <w:lang w:val="sk-SK"/>
        </w:rPr>
        <w:t xml:space="preserve"> aj nepriame výdavky; prípadná kontrola ďalších limitov, stanovených vo výzve – osobné náklady a pod</w:t>
      </w:r>
      <w:r w:rsidRPr="000930B7">
        <w:rPr>
          <w:szCs w:val="48"/>
          <w:lang w:val="sk-SK"/>
        </w:rPr>
        <w:t>.)</w:t>
      </w:r>
      <w:r w:rsidR="00550048" w:rsidRPr="000930B7">
        <w:rPr>
          <w:szCs w:val="48"/>
          <w:lang w:val="sk-SK"/>
        </w:rPr>
        <w:t>.</w:t>
      </w:r>
    </w:p>
    <w:p w14:paraId="0D7E0114" w14:textId="7BDA1C7B" w:rsidR="0092165E" w:rsidRPr="0092165E" w:rsidRDefault="00ED478D" w:rsidP="00940F0F">
      <w:pPr>
        <w:jc w:val="both"/>
        <w:rPr>
          <w:szCs w:val="48"/>
          <w:lang w:val="sk-SK"/>
        </w:rPr>
      </w:pPr>
      <w:r w:rsidRPr="0017594C">
        <w:rPr>
          <w:szCs w:val="48"/>
          <w:lang w:val="sk-SK"/>
        </w:rPr>
        <w:t xml:space="preserve">Podľa charakteru a závažnosti nedodržania </w:t>
      </w:r>
      <w:r w:rsidR="0075585E" w:rsidRPr="0017594C">
        <w:rPr>
          <w:szCs w:val="48"/>
          <w:lang w:val="sk-SK"/>
        </w:rPr>
        <w:t>postupov a povinností, uvedených v príručke pre hodnotiteľa a jej prílohách,</w:t>
      </w:r>
      <w:r w:rsidR="0075585E" w:rsidRPr="0017594C" w:rsidDel="00ED478D">
        <w:rPr>
          <w:szCs w:val="48"/>
          <w:lang w:val="sk-SK"/>
        </w:rPr>
        <w:t xml:space="preserve"> </w:t>
      </w:r>
      <w:r w:rsidRPr="0017594C">
        <w:rPr>
          <w:szCs w:val="48"/>
          <w:lang w:val="sk-SK"/>
        </w:rPr>
        <w:t xml:space="preserve">môže </w:t>
      </w:r>
      <w:r w:rsidR="00684BB6" w:rsidRPr="00684BB6">
        <w:rPr>
          <w:szCs w:val="19"/>
          <w:lang w:val="sk-SK"/>
        </w:rPr>
        <w:t>RO pre OP EVS</w:t>
      </w:r>
      <w:r w:rsidR="0075585E" w:rsidRPr="0017594C">
        <w:rPr>
          <w:szCs w:val="48"/>
          <w:lang w:val="sk-SK"/>
        </w:rPr>
        <w:t xml:space="preserve"> </w:t>
      </w:r>
      <w:r w:rsidRPr="0017594C">
        <w:rPr>
          <w:szCs w:val="48"/>
          <w:lang w:val="sk-SK"/>
        </w:rPr>
        <w:t xml:space="preserve">zabezpečiť </w:t>
      </w:r>
      <w:r w:rsidR="0075585E" w:rsidRPr="0017594C">
        <w:rPr>
          <w:szCs w:val="48"/>
          <w:lang w:val="sk-SK"/>
        </w:rPr>
        <w:t>opakované hodnotenie ŽoNFP a môže pristúpiť aj ku kráteniu odmeny hodnotiteľ</w:t>
      </w:r>
      <w:r w:rsidR="004B69CB">
        <w:rPr>
          <w:szCs w:val="48"/>
          <w:lang w:val="sk-SK"/>
        </w:rPr>
        <w:t>ov</w:t>
      </w:r>
      <w:r w:rsidR="0075585E" w:rsidRPr="0017594C">
        <w:rPr>
          <w:szCs w:val="48"/>
          <w:lang w:val="sk-SK"/>
        </w:rPr>
        <w:t xml:space="preserve">. Túto podmienku je </w:t>
      </w:r>
      <w:r w:rsidR="00684BB6" w:rsidRPr="00684BB6">
        <w:rPr>
          <w:szCs w:val="19"/>
          <w:lang w:val="sk-SK"/>
        </w:rPr>
        <w:t>RO pre OP EVS</w:t>
      </w:r>
      <w:r w:rsidR="0075585E" w:rsidRPr="0017594C">
        <w:rPr>
          <w:szCs w:val="48"/>
          <w:lang w:val="sk-SK"/>
        </w:rPr>
        <w:t xml:space="preserve"> povinný zaradiť do zmluvného dokumentu medzi RO a odborným hodnotiteľom. </w:t>
      </w:r>
      <w:r w:rsidR="000930B7" w:rsidRPr="003C6D08">
        <w:rPr>
          <w:szCs w:val="48"/>
          <w:lang w:val="sk-SK"/>
        </w:rPr>
        <w:t>V takomto prípade sa chyb</w:t>
      </w:r>
      <w:r w:rsidR="000930B7">
        <w:rPr>
          <w:szCs w:val="48"/>
          <w:lang w:val="sk-SK"/>
        </w:rPr>
        <w:t>né hodnotenie neberie do úvahy.</w:t>
      </w:r>
      <w:r w:rsidR="0075585E" w:rsidRPr="0017594C">
        <w:rPr>
          <w:szCs w:val="48"/>
          <w:lang w:val="sk-SK"/>
        </w:rPr>
        <w:t xml:space="preserve"> </w:t>
      </w:r>
      <w:r w:rsidR="00933101" w:rsidRPr="0017594C">
        <w:rPr>
          <w:szCs w:val="48"/>
          <w:lang w:val="sk-SK"/>
        </w:rPr>
        <w:t xml:space="preserve">Informáciu o prehodnotení uvedie RO v </w:t>
      </w:r>
      <w:r w:rsidR="00933101">
        <w:rPr>
          <w:szCs w:val="48"/>
          <w:lang w:val="sk-SK"/>
        </w:rPr>
        <w:t>dokumentácii z výzvy/ vyzvania</w:t>
      </w:r>
      <w:r w:rsidR="0075585E" w:rsidRPr="0017594C">
        <w:rPr>
          <w:szCs w:val="48"/>
          <w:lang w:val="sk-SK"/>
        </w:rPr>
        <w:t>.</w:t>
      </w:r>
      <w:r w:rsidR="00CC5EB5">
        <w:rPr>
          <w:szCs w:val="48"/>
          <w:lang w:val="sk-SK"/>
        </w:rPr>
        <w:t xml:space="preserve"> V nadväznosti na </w:t>
      </w:r>
      <w:r w:rsidR="005F3C58">
        <w:rPr>
          <w:szCs w:val="48"/>
          <w:lang w:val="sk-SK"/>
        </w:rPr>
        <w:t xml:space="preserve">vyššie uvedené </w:t>
      </w:r>
      <w:r w:rsidR="00CC5EB5">
        <w:rPr>
          <w:szCs w:val="48"/>
          <w:lang w:val="sk-SK"/>
        </w:rPr>
        <w:t xml:space="preserve">zistenia </w:t>
      </w:r>
      <w:r w:rsidR="005F3C58">
        <w:rPr>
          <w:szCs w:val="48"/>
          <w:lang w:val="sk-SK"/>
        </w:rPr>
        <w:t>k nedodržaniu postupov a povinností odborného hodnotiteľa môže RO pre OP EVS využiť oprávnenie vylúčiť odborného hodnotiteľa zo zoznamu</w:t>
      </w:r>
      <w:r w:rsidR="0092165E">
        <w:rPr>
          <w:szCs w:val="48"/>
          <w:lang w:val="sk-SK"/>
        </w:rPr>
        <w:t xml:space="preserve">. Dôvodom na vylúčenie  </w:t>
      </w:r>
      <w:r w:rsidR="0092165E" w:rsidRPr="0092165E">
        <w:rPr>
          <w:szCs w:val="48"/>
          <w:lang w:val="sk-SK"/>
        </w:rPr>
        <w:t>môže byť aj v praxi preukázaná skutočnosť, že odborný hodnotiteľ nespĺňa predpoklady pre odborného hodnotiteľa spôsobom, ktorý zásadne ovplyvňuje jeho výkon, teda</w:t>
      </w:r>
      <w:r w:rsidR="0092165E">
        <w:rPr>
          <w:szCs w:val="48"/>
          <w:lang w:val="sk-SK"/>
        </w:rPr>
        <w:t xml:space="preserve"> nespĺňa</w:t>
      </w:r>
      <w:r w:rsidR="0092165E" w:rsidRPr="0092165E">
        <w:rPr>
          <w:szCs w:val="48"/>
          <w:lang w:val="sk-SK"/>
        </w:rPr>
        <w:t xml:space="preserve"> predpokladané vedomosti a zručnosti (napr. dostatočná znalosť slovenského jazyka, práce s PC) a osobnostné predpoklady</w:t>
      </w:r>
      <w:r w:rsidR="00D764A7">
        <w:rPr>
          <w:szCs w:val="48"/>
          <w:lang w:val="sk-SK"/>
        </w:rPr>
        <w:t xml:space="preserve"> v zmysle prílohy č.5 Etického kódexu odborného hodnotiteľa </w:t>
      </w:r>
      <w:r w:rsidR="0092165E" w:rsidRPr="0092165E">
        <w:rPr>
          <w:szCs w:val="48"/>
          <w:lang w:val="sk-SK"/>
        </w:rPr>
        <w:t xml:space="preserve"> (napr. objektivita, čestnosť, diskrétnosť, zodpovednosť</w:t>
      </w:r>
      <w:r w:rsidR="0092165E">
        <w:rPr>
          <w:szCs w:val="48"/>
          <w:lang w:val="sk-SK"/>
        </w:rPr>
        <w:t>,anylytické schopnosti</w:t>
      </w:r>
      <w:r w:rsidR="00D764A7">
        <w:rPr>
          <w:szCs w:val="48"/>
          <w:lang w:val="sk-SK"/>
        </w:rPr>
        <w:t>).</w:t>
      </w:r>
    </w:p>
    <w:p w14:paraId="01291BC4" w14:textId="5E07C2C4" w:rsidR="00B42FF3" w:rsidRDefault="00B42FF3" w:rsidP="00A06449">
      <w:pPr>
        <w:pStyle w:val="Default"/>
        <w:spacing w:before="120" w:after="120" w:line="288" w:lineRule="auto"/>
        <w:jc w:val="both"/>
        <w:rPr>
          <w:rFonts w:cs="Times New Roman"/>
          <w:sz w:val="19"/>
          <w:szCs w:val="48"/>
          <w:lang w:val="sk-SK"/>
        </w:rPr>
      </w:pPr>
    </w:p>
    <w:p w14:paraId="01291BC5"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C6" w14:textId="77777777" w:rsidR="0075585E" w:rsidRPr="0017594C" w:rsidRDefault="0075585E" w:rsidP="008979DA">
      <w:pPr>
        <w:pStyle w:val="Nadpis2"/>
        <w:jc w:val="both"/>
        <w:rPr>
          <w:lang w:val="sk-SK"/>
        </w:rPr>
      </w:pPr>
      <w:bookmarkStart w:id="47" w:name="_Toc440375102"/>
      <w:bookmarkEnd w:id="46"/>
      <w:r w:rsidRPr="0017594C">
        <w:rPr>
          <w:lang w:val="sk-SK"/>
        </w:rPr>
        <w:t>Účasť partnerov na odbornom hodnotení</w:t>
      </w:r>
      <w:bookmarkEnd w:id="47"/>
    </w:p>
    <w:p w14:paraId="01291BC7" w14:textId="77777777" w:rsidR="00D10A3F" w:rsidRPr="0017594C" w:rsidRDefault="005E198B" w:rsidP="00512842">
      <w:pPr>
        <w:spacing w:before="120" w:after="120" w:line="288" w:lineRule="auto"/>
        <w:jc w:val="both"/>
        <w:rPr>
          <w:szCs w:val="19"/>
          <w:lang w:val="sk-SK"/>
        </w:rPr>
      </w:pPr>
      <w:r w:rsidRPr="0017594C">
        <w:rPr>
          <w:szCs w:val="19"/>
          <w:lang w:val="sk-SK"/>
        </w:rPr>
        <w:t>P</w:t>
      </w:r>
      <w:r w:rsidR="0075585E" w:rsidRPr="0017594C">
        <w:rPr>
          <w:szCs w:val="19"/>
          <w:lang w:val="sk-SK"/>
        </w:rPr>
        <w:t xml:space="preserve">re účasť </w:t>
      </w:r>
      <w:r w:rsidRPr="0017594C">
        <w:rPr>
          <w:szCs w:val="19"/>
          <w:lang w:val="sk-SK"/>
        </w:rPr>
        <w:t xml:space="preserve">partnerov </w:t>
      </w:r>
      <w:r w:rsidR="0075585E" w:rsidRPr="0017594C">
        <w:rPr>
          <w:szCs w:val="19"/>
          <w:lang w:val="sk-SK"/>
        </w:rPr>
        <w:t>na odbornom hodnotení</w:t>
      </w:r>
      <w:r w:rsidRPr="0017594C">
        <w:rPr>
          <w:szCs w:val="19"/>
          <w:lang w:val="sk-SK"/>
        </w:rPr>
        <w:t xml:space="preserve"> je </w:t>
      </w:r>
      <w:r w:rsidR="00684BB6" w:rsidRPr="00684BB6">
        <w:rPr>
          <w:color w:val="000000"/>
          <w:szCs w:val="19"/>
          <w:lang w:val="sk-SK"/>
        </w:rPr>
        <w:t>RO pre OP EVS</w:t>
      </w:r>
      <w:r w:rsidRPr="0017594C">
        <w:rPr>
          <w:szCs w:val="19"/>
          <w:lang w:val="sk-SK"/>
        </w:rPr>
        <w:t xml:space="preserve"> povinný zabezpečiť technické a organizačné podmienky</w:t>
      </w:r>
      <w:r w:rsidR="0075585E" w:rsidRPr="0017594C">
        <w:rPr>
          <w:szCs w:val="19"/>
          <w:lang w:val="sk-SK"/>
        </w:rPr>
        <w:t xml:space="preserve">. Zúčastnení zástupcovia partnerov podpíšu čestné vyhlásenie o nestrannosti, zachovaní dôvernosti informácií a vylúčení konfliktu záujmov </w:t>
      </w:r>
      <w:r w:rsidR="0075585E" w:rsidRPr="006D2B22">
        <w:rPr>
          <w:lang w:val="sk-SK"/>
        </w:rPr>
        <w:t xml:space="preserve">(príloha č. </w:t>
      </w:r>
      <w:r w:rsidR="00BA484F" w:rsidRPr="006D2B22">
        <w:rPr>
          <w:lang w:val="sk-SK"/>
        </w:rPr>
        <w:t>2</w:t>
      </w:r>
      <w:r w:rsidR="0075585E" w:rsidRPr="006D2B22">
        <w:rPr>
          <w:lang w:val="sk-SK"/>
        </w:rPr>
        <w:t>)</w:t>
      </w:r>
      <w:r w:rsidR="0075585E" w:rsidRPr="00B519B4">
        <w:rPr>
          <w:szCs w:val="19"/>
          <w:lang w:val="sk-SK"/>
        </w:rPr>
        <w:t xml:space="preserve"> a súčasne záznam z poučenia, ktoré im poskytne </w:t>
      </w:r>
      <w:r w:rsidR="0006399E">
        <w:rPr>
          <w:szCs w:val="19"/>
          <w:lang w:val="sk-SK"/>
        </w:rPr>
        <w:t>vedúci oddelenia monitoringu a hodnotenia</w:t>
      </w:r>
      <w:r w:rsidR="0075585E" w:rsidRPr="00B519B4">
        <w:rPr>
          <w:szCs w:val="19"/>
          <w:lang w:val="sk-SK"/>
        </w:rPr>
        <w:t>. Predmetom poučenia je najmä povinnosť pozorovateľov nerušiť výkon odborného hodnotenia</w:t>
      </w:r>
      <w:r w:rsidR="008D1062">
        <w:rPr>
          <w:szCs w:val="19"/>
          <w:lang w:val="sk-SK"/>
        </w:rPr>
        <w:t>,</w:t>
      </w:r>
      <w:r w:rsidR="00BA484F">
        <w:rPr>
          <w:szCs w:val="19"/>
          <w:lang w:val="sk-SK"/>
        </w:rPr>
        <w:t xml:space="preserve"> </w:t>
      </w:r>
      <w:r w:rsidR="0075585E" w:rsidRPr="00B519B4">
        <w:rPr>
          <w:szCs w:val="19"/>
          <w:lang w:val="sk-SK"/>
        </w:rPr>
        <w:t xml:space="preserve">zákaz ovplyvňovať hodnotiteľov pri vyhodnocovaní kritérií odborného hodnotenia a pod. </w:t>
      </w:r>
    </w:p>
    <w:p w14:paraId="01291BC8" w14:textId="77777777" w:rsidR="00581CE9" w:rsidRPr="0017594C" w:rsidRDefault="0075585E" w:rsidP="00512842">
      <w:pPr>
        <w:spacing w:before="120" w:after="120" w:line="288" w:lineRule="auto"/>
        <w:jc w:val="both"/>
        <w:rPr>
          <w:rFonts w:asciiTheme="minorHAnsi" w:hAnsiTheme="minorHAnsi" w:cstheme="minorHAnsi"/>
          <w:b/>
          <w:bCs/>
          <w:iCs/>
          <w:color w:val="404040" w:themeColor="text1" w:themeTint="BF"/>
          <w:szCs w:val="19"/>
          <w:lang w:val="sk-SK"/>
        </w:rPr>
      </w:pPr>
      <w:r w:rsidRPr="0017594C">
        <w:rPr>
          <w:szCs w:val="19"/>
          <w:lang w:val="sk-SK"/>
        </w:rPr>
        <w:t xml:space="preserve">V prípade písomného predloženia zistení zo strany pozorovateľa – zástupcu partnera, že niektorí z odborných hodnotiteľov nevykonáva svoju činnosť v súlade s pravidlami určenými pre výkon odborného hodnotenia, </w:t>
      </w:r>
      <w:r w:rsidR="00E62D41" w:rsidRPr="0017594C">
        <w:rPr>
          <w:szCs w:val="19"/>
          <w:lang w:val="sk-SK"/>
        </w:rPr>
        <w:lastRenderedPageBreak/>
        <w:t xml:space="preserve">pracovník </w:t>
      </w:r>
      <w:r w:rsidR="00684BB6" w:rsidRPr="00684BB6">
        <w:rPr>
          <w:color w:val="000000"/>
          <w:szCs w:val="19"/>
          <w:lang w:val="sk-SK"/>
        </w:rPr>
        <w:t>RO pre OP EVS</w:t>
      </w:r>
      <w:r w:rsidRPr="0017594C">
        <w:rPr>
          <w:szCs w:val="19"/>
          <w:lang w:val="sk-SK"/>
        </w:rPr>
        <w:t xml:space="preserve"> na požiadanie zabezpečí potvrdenie o jeho prevzatí a najmä informuje zástupcov partnerov o spôsobe vyhodnotenia podnetu a prijatých nápravných opatreniach.</w:t>
      </w:r>
    </w:p>
    <w:p w14:paraId="01291BC9" w14:textId="77777777" w:rsidR="002410DF" w:rsidRDefault="002410DF" w:rsidP="00512842">
      <w:pPr>
        <w:pStyle w:val="Default"/>
        <w:spacing w:after="13"/>
        <w:jc w:val="both"/>
        <w:rPr>
          <w:rFonts w:asciiTheme="minorHAnsi" w:hAnsiTheme="minorHAnsi"/>
          <w:color w:val="auto"/>
          <w:sz w:val="18"/>
          <w:highlight w:val="green"/>
          <w:lang w:val="sk-SK"/>
        </w:rPr>
      </w:pPr>
    </w:p>
    <w:p w14:paraId="78F88D4C" w14:textId="77777777" w:rsidR="00FA130C" w:rsidRPr="0017594C" w:rsidRDefault="00FA130C" w:rsidP="00512842">
      <w:pPr>
        <w:pStyle w:val="Default"/>
        <w:spacing w:after="13"/>
        <w:jc w:val="both"/>
        <w:rPr>
          <w:rFonts w:asciiTheme="minorHAnsi" w:hAnsiTheme="minorHAnsi"/>
          <w:color w:val="auto"/>
          <w:sz w:val="18"/>
          <w:highlight w:val="green"/>
          <w:lang w:val="sk-SK"/>
        </w:rPr>
      </w:pPr>
    </w:p>
    <w:p w14:paraId="01291BCA" w14:textId="77777777" w:rsidR="00A570A0" w:rsidRPr="0017594C" w:rsidRDefault="00A570A0" w:rsidP="008979DA">
      <w:pPr>
        <w:pStyle w:val="Nadpis1"/>
        <w:ind w:left="426" w:hanging="426"/>
        <w:rPr>
          <w:lang w:val="sk-SK"/>
        </w:rPr>
      </w:pPr>
      <w:bookmarkStart w:id="48" w:name="_Toc440375103"/>
      <w:r w:rsidRPr="0017594C">
        <w:rPr>
          <w:lang w:val="sk-SK"/>
        </w:rPr>
        <w:lastRenderedPageBreak/>
        <w:t>Spôsob vyhodnotenia jednotlivých kritérií pre výber projektov</w:t>
      </w:r>
      <w:bookmarkEnd w:id="48"/>
    </w:p>
    <w:p w14:paraId="01291BCB" w14:textId="77777777" w:rsidR="001C4E68" w:rsidRPr="00B519B4" w:rsidRDefault="001C4E68" w:rsidP="008979DA">
      <w:pPr>
        <w:pStyle w:val="Nadpis2"/>
        <w:jc w:val="both"/>
        <w:rPr>
          <w:lang w:val="sk-SK"/>
        </w:rPr>
      </w:pPr>
      <w:bookmarkStart w:id="49" w:name="_Toc440375104"/>
      <w:r w:rsidRPr="0017594C">
        <w:rPr>
          <w:lang w:val="sk-SK"/>
        </w:rPr>
        <w:t xml:space="preserve">Hodnotiace </w:t>
      </w:r>
      <w:r w:rsidRPr="00B519B4">
        <w:rPr>
          <w:lang w:val="sk-SK"/>
        </w:rPr>
        <w:t>kritériá žiadosti o nenávratný finančný príspevok</w:t>
      </w:r>
      <w:bookmarkEnd w:id="49"/>
      <w:r w:rsidRPr="00B519B4">
        <w:rPr>
          <w:lang w:val="sk-SK"/>
        </w:rPr>
        <w:t xml:space="preserve"> </w:t>
      </w:r>
    </w:p>
    <w:p w14:paraId="01291BCC" w14:textId="77777777" w:rsidR="001C4E68" w:rsidRPr="0017594C" w:rsidRDefault="001C4E68" w:rsidP="00512842">
      <w:pPr>
        <w:pStyle w:val="Pa1"/>
        <w:spacing w:line="288" w:lineRule="auto"/>
        <w:jc w:val="both"/>
        <w:rPr>
          <w:rFonts w:asciiTheme="minorHAnsi" w:hAnsiTheme="minorHAnsi" w:cstheme="minorHAnsi"/>
          <w:color w:val="404040" w:themeColor="text1" w:themeTint="BF"/>
          <w:sz w:val="19"/>
          <w:szCs w:val="19"/>
        </w:rPr>
      </w:pPr>
      <w:r w:rsidRPr="00B519B4">
        <w:rPr>
          <w:rFonts w:asciiTheme="minorHAnsi" w:hAnsiTheme="minorHAnsi" w:cstheme="minorHAnsi"/>
          <w:color w:val="404040" w:themeColor="text1" w:themeTint="BF"/>
          <w:sz w:val="19"/>
          <w:szCs w:val="19"/>
        </w:rPr>
        <w:t>Vzhľadom na štruktúru OP EVS zloženého z troch prioritných osí (Posilnené inštitucionálne kapacity a efektívna verejná správa, Zefektívnený súdny systé</w:t>
      </w:r>
      <w:r w:rsidRPr="0017594C">
        <w:rPr>
          <w:rFonts w:asciiTheme="minorHAnsi" w:hAnsiTheme="minorHAnsi" w:cstheme="minorHAnsi"/>
          <w:color w:val="404040" w:themeColor="text1" w:themeTint="BF"/>
          <w:sz w:val="19"/>
          <w:szCs w:val="19"/>
        </w:rPr>
        <w:t>m a zvýšená vymáhateľnosť práva a Technická pomoc) a vzhľadom na jeho obsah, ktorý predpokladá veľkú rôznorodosť oprávnených aktivít realizovaných cez národné i dopytovo-orientované projekty, bolo stanovených päť rôznych súborov kritérií pre výber projektov zohľadňujúcich špecifiká jednotlivých skupín projektov v príslušných oblastiach podpory:</w:t>
      </w:r>
    </w:p>
    <w:p w14:paraId="01291BCD"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národné projekty v rámci prioritnej osi 1</w:t>
      </w:r>
    </w:p>
    <w:p w14:paraId="01291BCE"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dopytovo-orientované projekty v rámci prioritnej osi 1</w:t>
      </w:r>
    </w:p>
    <w:p w14:paraId="01291BCF"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národné projekty v rámci prioritnej osi 2</w:t>
      </w:r>
    </w:p>
    <w:p w14:paraId="01291BD0"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dopytovo-orientované projekty v rámci prioritnej osi 2</w:t>
      </w:r>
    </w:p>
    <w:p w14:paraId="01291BD1"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projekty technickej pomoci v rámci prioritnej osi 3</w:t>
      </w:r>
    </w:p>
    <w:p w14:paraId="01291BD2" w14:textId="77777777" w:rsidR="001C4E68" w:rsidRPr="0017594C" w:rsidRDefault="001C4E68">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Pri odbornom hodnotení a výbere projektov sú aplikované hodnotiace kritériá žiadosti o nenávr</w:t>
      </w:r>
      <w:r w:rsidR="00C72804" w:rsidRPr="0017594C">
        <w:rPr>
          <w:rFonts w:asciiTheme="minorHAnsi" w:hAnsiTheme="minorHAnsi" w:cstheme="minorHAnsi"/>
          <w:color w:val="404040" w:themeColor="text1" w:themeTint="BF"/>
          <w:szCs w:val="19"/>
          <w:lang w:val="sk-SK"/>
        </w:rPr>
        <w:t xml:space="preserve">atný finančný príspevok </w:t>
      </w:r>
      <w:r w:rsidRPr="0017594C">
        <w:rPr>
          <w:rFonts w:asciiTheme="minorHAnsi" w:hAnsiTheme="minorHAnsi" w:cstheme="minorHAnsi"/>
          <w:color w:val="404040" w:themeColor="text1" w:themeTint="BF"/>
          <w:szCs w:val="19"/>
          <w:lang w:val="sk-SK"/>
        </w:rPr>
        <w:t>nasledovne:</w:t>
      </w:r>
    </w:p>
    <w:p w14:paraId="01291BD3"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na národné projekty a projekty technickej pomoci </w:t>
      </w: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w:t>
      </w:r>
    </w:p>
    <w:p w14:paraId="01291BD4" w14:textId="77777777" w:rsidR="001C4E68" w:rsidRPr="0017594C" w:rsidRDefault="001C4E68" w:rsidP="0059078B">
      <w:pPr>
        <w:pStyle w:val="Pa1"/>
        <w:numPr>
          <w:ilvl w:val="0"/>
          <w:numId w:val="8"/>
        </w:numPr>
        <w:spacing w:before="120" w:after="120" w:line="288" w:lineRule="auto"/>
        <w:jc w:val="both"/>
        <w:rPr>
          <w:rFonts w:asciiTheme="minorHAnsi" w:hAnsiTheme="minorHAnsi" w:cstheme="minorHAnsi"/>
          <w:color w:val="404040" w:themeColor="text1" w:themeTint="BF"/>
          <w:sz w:val="19"/>
          <w:szCs w:val="19"/>
        </w:rPr>
      </w:pPr>
      <w:r w:rsidRPr="0017594C">
        <w:rPr>
          <w:rFonts w:asciiTheme="minorHAnsi" w:hAnsiTheme="minorHAnsi" w:cstheme="minorHAnsi"/>
          <w:color w:val="404040" w:themeColor="text1" w:themeTint="BF"/>
          <w:sz w:val="19"/>
          <w:szCs w:val="19"/>
        </w:rPr>
        <w:t xml:space="preserve">na dopytovo-orientované projekty </w:t>
      </w:r>
      <w:r w:rsidRPr="0017594C">
        <w:rPr>
          <w:rFonts w:asciiTheme="minorHAnsi" w:hAnsiTheme="minorHAnsi" w:cstheme="minorHAnsi"/>
          <w:b/>
          <w:color w:val="404040" w:themeColor="text1" w:themeTint="BF"/>
          <w:sz w:val="19"/>
          <w:szCs w:val="19"/>
        </w:rPr>
        <w:t>kombinácia vylučujúcich a bodovaných hodnotiacich kritérií.</w:t>
      </w:r>
    </w:p>
    <w:p w14:paraId="01291BD5" w14:textId="77777777" w:rsidR="001C4E68" w:rsidRPr="0017594C"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Pri hodnotiacich kritériách sú overované nasledujúce </w:t>
      </w:r>
      <w:r w:rsidRPr="0017594C">
        <w:rPr>
          <w:rFonts w:asciiTheme="minorHAnsi" w:hAnsiTheme="minorHAnsi" w:cstheme="minorHAnsi"/>
          <w:b/>
          <w:color w:val="404040" w:themeColor="text1" w:themeTint="BF"/>
          <w:sz w:val="19"/>
          <w:szCs w:val="19"/>
          <w:lang w:val="sk-SK"/>
        </w:rPr>
        <w:t>oblasti:</w:t>
      </w:r>
      <w:r w:rsidRPr="0017594C">
        <w:rPr>
          <w:rFonts w:asciiTheme="minorHAnsi" w:hAnsiTheme="minorHAnsi" w:cstheme="minorHAnsi"/>
          <w:color w:val="404040" w:themeColor="text1" w:themeTint="BF"/>
          <w:sz w:val="19"/>
          <w:szCs w:val="19"/>
          <w:lang w:val="sk-SK"/>
        </w:rPr>
        <w:t xml:space="preserve"> </w:t>
      </w:r>
    </w:p>
    <w:p w14:paraId="01291BD6"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príspevok navrhovaného projektu k cieľom a výsledkom OP a prioritných osí</w:t>
      </w:r>
      <w:r w:rsidRPr="0017594C">
        <w:rPr>
          <w:rFonts w:asciiTheme="minorHAnsi" w:hAnsiTheme="minorHAnsi" w:cstheme="minorHAnsi"/>
          <w:color w:val="404040" w:themeColor="text1" w:themeTint="BF"/>
          <w:sz w:val="19"/>
          <w:szCs w:val="19"/>
          <w:lang w:val="sk-SK"/>
        </w:rPr>
        <w:t xml:space="preserve"> – objektívne posúdenie príspevku projektu k cieľom OP; </w:t>
      </w:r>
    </w:p>
    <w:p w14:paraId="01291BD7" w14:textId="6959EA1F"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navrhovaný spôsob realizácie projektu</w:t>
      </w:r>
      <w:r w:rsidRPr="0017594C">
        <w:rPr>
          <w:rFonts w:asciiTheme="minorHAnsi" w:hAnsiTheme="minorHAnsi" w:cstheme="minorHAnsi"/>
          <w:color w:val="404040" w:themeColor="text1" w:themeTint="BF"/>
          <w:sz w:val="19"/>
          <w:szCs w:val="19"/>
          <w:lang w:val="sk-SK"/>
        </w:rPr>
        <w:t xml:space="preserve"> – posúdenie prepojenia navrhovaných aktivít s výsledkami a cieľmi projektu, posúdenie vhodnosti navrhovaných aktivít a spôsobu ich realizácie posúdenie navrhovaných aktivít z vecného, časového hľadiska a z hľadiska ich prevádzkovej a technickej udržateľnosti</w:t>
      </w:r>
      <w:r w:rsidR="007F73D1">
        <w:rPr>
          <w:rStyle w:val="Odkaznapoznmkupodiarou"/>
          <w:rFonts w:cstheme="minorHAnsi"/>
          <w:color w:val="404040" w:themeColor="text1" w:themeTint="BF"/>
          <w:szCs w:val="19"/>
          <w:lang w:val="sk-SK"/>
        </w:rPr>
        <w:footnoteReference w:id="6"/>
      </w:r>
      <w:r w:rsidRPr="0017594C">
        <w:rPr>
          <w:rFonts w:asciiTheme="minorHAnsi" w:hAnsiTheme="minorHAnsi" w:cstheme="minorHAnsi"/>
          <w:color w:val="404040" w:themeColor="text1" w:themeTint="BF"/>
          <w:sz w:val="19"/>
          <w:szCs w:val="19"/>
          <w:lang w:val="sk-SK"/>
        </w:rPr>
        <w:t xml:space="preserve"> (ak relevantné), posúdenie reálnosti plánovanej hodnoty merateľných ukazovateľov s ohľadom na časové, finančné a vecné hľadisko;</w:t>
      </w:r>
    </w:p>
    <w:p w14:paraId="01291BD8"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administratívna a prevádzková kapacita žiadateľa</w:t>
      </w:r>
      <w:r w:rsidRPr="0017594C">
        <w:rPr>
          <w:rFonts w:asciiTheme="minorHAnsi" w:hAnsiTheme="minorHAnsi" w:cstheme="minorHAnsi"/>
          <w:color w:val="404040" w:themeColor="text1" w:themeTint="BF"/>
          <w:sz w:val="19"/>
          <w:szCs w:val="19"/>
          <w:lang w:val="sk-SK"/>
        </w:rPr>
        <w:t xml:space="preserve"> – posúdenie dostatočných administratívnych a prípadne odborných kapacít žiadateľa na riadenie a odbornú realizáciu projektu a zhodnotenie skúseností s realizáciou obdobných/porovnateľných projektov k originálnym aktivitám žiadateľa (ak relevantné); </w:t>
      </w:r>
    </w:p>
    <w:p w14:paraId="01291BD9"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finančná a ekonomická stránka projektu</w:t>
      </w:r>
      <w:r w:rsidRPr="0017594C">
        <w:rPr>
          <w:rFonts w:asciiTheme="minorHAnsi" w:hAnsiTheme="minorHAnsi" w:cstheme="minorHAnsi"/>
          <w:color w:val="404040" w:themeColor="text1" w:themeTint="BF"/>
          <w:sz w:val="19"/>
          <w:szCs w:val="19"/>
          <w:lang w:val="sk-SK"/>
        </w:rPr>
        <w:t xml:space="preserve"> – napr. posúdenie oprávnenosti navrhovaných výdavkov v zmysle výzvy, overenie hospodárnosti a efektívnosti navrhovaných výdavkov, hodnotenie finančnej a ekonomickej výkonnosti žiadateľa vo vzťahu ku schopnosti zabezpečiť finančnú udržateľnosť projektu. </w:t>
      </w:r>
    </w:p>
    <w:p w14:paraId="01291BDA"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lastRenderedPageBreak/>
        <w:t>Vylučujúce hodnotiace kritériá</w:t>
      </w:r>
      <w:r w:rsidRPr="0017594C">
        <w:rPr>
          <w:rFonts w:asciiTheme="minorHAnsi" w:hAnsiTheme="minorHAnsi" w:cstheme="minorHAnsi"/>
          <w:color w:val="404040" w:themeColor="text1" w:themeTint="BF"/>
          <w:sz w:val="19"/>
          <w:szCs w:val="19"/>
          <w:lang w:val="sk-SK"/>
        </w:rPr>
        <w:t xml:space="preserve"> sú vyhodnocované iba možnosťou áno </w:t>
      </w:r>
      <w:r w:rsidR="003C5BBD" w:rsidRPr="0017594C">
        <w:rPr>
          <w:rFonts w:asciiTheme="minorHAnsi" w:hAnsiTheme="minorHAnsi" w:cstheme="minorHAnsi"/>
          <w:color w:val="404040" w:themeColor="text1" w:themeTint="BF"/>
          <w:sz w:val="19"/>
          <w:szCs w:val="19"/>
          <w:lang w:val="sk-SK"/>
        </w:rPr>
        <w:t xml:space="preserve">(1) </w:t>
      </w:r>
      <w:r w:rsidRPr="0017594C">
        <w:rPr>
          <w:rFonts w:asciiTheme="minorHAnsi" w:hAnsiTheme="minorHAnsi" w:cstheme="minorHAnsi"/>
          <w:color w:val="404040" w:themeColor="text1" w:themeTint="BF"/>
          <w:sz w:val="19"/>
          <w:szCs w:val="19"/>
          <w:lang w:val="sk-SK"/>
        </w:rPr>
        <w:t>alebo možnosťou nie</w:t>
      </w:r>
      <w:r w:rsidR="003C5BBD"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xml:space="preserve">. Udelenie možnosti ,,nie“ pri vylučujúcom kritériu znamená automaticky nesplnenie kritérií pre výber projektov a neschválenie </w:t>
      </w:r>
      <w:r w:rsidRPr="00B519B4">
        <w:rPr>
          <w:rFonts w:asciiTheme="minorHAnsi" w:hAnsiTheme="minorHAnsi" w:cstheme="minorHAnsi"/>
          <w:color w:val="404040" w:themeColor="text1" w:themeTint="BF"/>
          <w:sz w:val="19"/>
          <w:szCs w:val="19"/>
          <w:lang w:val="sk-SK"/>
        </w:rPr>
        <w:t>ŽoNFP. Vylučujúce kritéria sú vždy posudzované ako prvé a až po ich splnení sú posudzované bodované kritériá.</w:t>
      </w:r>
    </w:p>
    <w:p w14:paraId="01291BDB"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b/>
          <w:color w:val="404040" w:themeColor="text1" w:themeTint="BF"/>
          <w:sz w:val="19"/>
          <w:szCs w:val="19"/>
          <w:lang w:val="sk-SK"/>
        </w:rPr>
        <w:t>Bodované hodnotiace kritériá</w:t>
      </w:r>
      <w:r w:rsidRPr="00B519B4">
        <w:rPr>
          <w:rFonts w:asciiTheme="minorHAnsi" w:hAnsiTheme="minorHAnsi" w:cstheme="minorHAnsi"/>
          <w:color w:val="404040" w:themeColor="text1" w:themeTint="BF"/>
          <w:sz w:val="19"/>
          <w:szCs w:val="19"/>
          <w:lang w:val="sk-SK"/>
        </w:rPr>
        <w:t xml:space="preserve"> slúžia na posúdenie kvalitatívnej úrovne určitého aspektu ŽoNFP, umožňujú vzájomné kvalitatívne porovnanie a vytvorenie poradia jednotlivých schvaľovaných ŽoNFP.</w:t>
      </w:r>
    </w:p>
    <w:p w14:paraId="01291BDC" w14:textId="1DD76569" w:rsidR="00F01C60" w:rsidRPr="0017594C" w:rsidRDefault="00F01C60" w:rsidP="00D10A3F">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 xml:space="preserve">Minimálna hranica </w:t>
      </w:r>
      <w:r w:rsidRPr="00B519B4">
        <w:rPr>
          <w:rFonts w:asciiTheme="minorHAnsi" w:hAnsiTheme="minorHAnsi" w:cstheme="minorHAnsi"/>
          <w:color w:val="404040" w:themeColor="text1" w:themeTint="BF"/>
          <w:sz w:val="19"/>
          <w:szCs w:val="19"/>
          <w:lang w:val="sk-SK"/>
        </w:rPr>
        <w:t xml:space="preserve">na splnenie podmienky odborného hodnotenia predstavuje celé číslo </w:t>
      </w:r>
      <w:r w:rsidR="006B5C45" w:rsidRPr="00B519B4">
        <w:rPr>
          <w:rFonts w:asciiTheme="minorHAnsi" w:hAnsiTheme="minorHAnsi" w:cstheme="minorHAnsi"/>
          <w:color w:val="404040" w:themeColor="text1" w:themeTint="BF"/>
          <w:sz w:val="19"/>
          <w:szCs w:val="19"/>
          <w:lang w:val="sk-SK"/>
        </w:rPr>
        <w:t>(</w:t>
      </w:r>
      <w:r w:rsidR="0017594C" w:rsidRPr="0017594C">
        <w:rPr>
          <w:rFonts w:asciiTheme="minorHAnsi" w:hAnsiTheme="minorHAnsi" w:cstheme="minorHAnsi"/>
          <w:color w:val="404040" w:themeColor="text1" w:themeTint="BF"/>
          <w:sz w:val="19"/>
          <w:szCs w:val="19"/>
          <w:lang w:val="sk-SK"/>
        </w:rPr>
        <w:t>zaokrúhľuje</w:t>
      </w:r>
      <w:r w:rsidR="006B5C45" w:rsidRPr="0017594C">
        <w:rPr>
          <w:rFonts w:asciiTheme="minorHAnsi" w:hAnsiTheme="minorHAnsi" w:cstheme="minorHAnsi"/>
          <w:color w:val="404040" w:themeColor="text1" w:themeTint="BF"/>
          <w:sz w:val="19"/>
          <w:szCs w:val="19"/>
          <w:lang w:val="sk-SK"/>
        </w:rPr>
        <w:t xml:space="preserve"> sa smerom nahor) </w:t>
      </w:r>
      <w:r w:rsidRPr="0017594C">
        <w:rPr>
          <w:rFonts w:asciiTheme="minorHAnsi" w:hAnsiTheme="minorHAnsi" w:cstheme="minorHAnsi"/>
          <w:color w:val="404040" w:themeColor="text1" w:themeTint="BF"/>
          <w:sz w:val="19"/>
          <w:szCs w:val="19"/>
          <w:lang w:val="sk-SK"/>
        </w:rPr>
        <w:t xml:space="preserve">vypočítané ako 60% z maximálneho počtu bodov . Maximálny počet bodov, ktoré je možné za ŽoNFP dosiahnuť, je stanovený ako súčet maximálnej hodnoty všetkých bodovaných hodnotiacich kritérií. V prípade OP EVS je to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 bodov. Minimálnu hranicu 60% z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bodov </w:t>
      </w:r>
      <w:r w:rsidR="006B5C45" w:rsidRPr="0017594C">
        <w:rPr>
          <w:rFonts w:asciiTheme="minorHAnsi" w:hAnsiTheme="minorHAnsi" w:cstheme="minorHAnsi"/>
          <w:color w:val="404040" w:themeColor="text1" w:themeTint="BF"/>
          <w:sz w:val="19"/>
          <w:szCs w:val="19"/>
          <w:lang w:val="sk-SK"/>
        </w:rPr>
        <w:t xml:space="preserve">predstavuje </w:t>
      </w:r>
      <w:r w:rsidR="0067375C">
        <w:rPr>
          <w:rFonts w:asciiTheme="minorHAnsi" w:hAnsiTheme="minorHAnsi" w:cstheme="minorHAnsi"/>
          <w:color w:val="404040" w:themeColor="text1" w:themeTint="BF"/>
          <w:sz w:val="19"/>
          <w:szCs w:val="19"/>
          <w:lang w:val="sk-SK"/>
        </w:rPr>
        <w:t>30</w:t>
      </w:r>
      <w:r w:rsidR="00FA130C">
        <w:rPr>
          <w:rFonts w:asciiTheme="minorHAnsi" w:hAnsiTheme="minorHAnsi" w:cstheme="minorHAnsi"/>
          <w:color w:val="404040" w:themeColor="text1" w:themeTint="BF"/>
          <w:sz w:val="19"/>
          <w:szCs w:val="19"/>
          <w:lang w:val="sk-SK"/>
        </w:rPr>
        <w:t xml:space="preserve"> </w:t>
      </w:r>
      <w:r w:rsidR="006B5C45" w:rsidRPr="0017594C">
        <w:rPr>
          <w:rFonts w:asciiTheme="minorHAnsi" w:hAnsiTheme="minorHAnsi" w:cstheme="minorHAnsi"/>
          <w:color w:val="404040" w:themeColor="text1" w:themeTint="BF"/>
          <w:sz w:val="19"/>
          <w:szCs w:val="19"/>
          <w:lang w:val="sk-SK"/>
        </w:rPr>
        <w:t xml:space="preserve"> bodov</w:t>
      </w:r>
      <w:r w:rsidRPr="0017594C">
        <w:rPr>
          <w:rFonts w:asciiTheme="minorHAnsi" w:hAnsiTheme="minorHAnsi" w:cstheme="minorHAnsi"/>
          <w:color w:val="404040" w:themeColor="text1" w:themeTint="BF"/>
          <w:sz w:val="19"/>
          <w:szCs w:val="19"/>
          <w:lang w:val="sk-SK"/>
        </w:rPr>
        <w:t>.</w:t>
      </w:r>
    </w:p>
    <w:p w14:paraId="01291BDD" w14:textId="77777777" w:rsidR="001C4E68" w:rsidRPr="00B519B4" w:rsidRDefault="001C4E68" w:rsidP="001E4D73">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 xml:space="preserve">ŽoNFP u dopytovo-orientovaných projektov sú v prípade splnenia všetkých vylučujúcich hodnotiacich kritérií a všetkých ostatných podmienok poskytnutia príspevku vyberané na základe poradia určeného aplikáciou bodovaných hodnotiacich kritérií. Poradie je zostavené od ŽoNFP spĺňajúcej všetky podmienky poskytnutia príspevku s najvyšším počtom bodov po ŽoNFP spĺňajúcu všetky podmienky poskytnutia príspevku s najnižším počtom bodov. </w:t>
      </w:r>
    </w:p>
    <w:p w14:paraId="01291BDE" w14:textId="77777777" w:rsidR="001C4E68" w:rsidRPr="0017594C" w:rsidRDefault="001C4E68" w:rsidP="001E4D73">
      <w:pPr>
        <w:spacing w:before="120" w:after="120" w:line="288" w:lineRule="auto"/>
        <w:jc w:val="both"/>
        <w:rPr>
          <w:lang w:val="sk-SK"/>
        </w:rPr>
      </w:pPr>
      <w:r w:rsidRPr="0017594C">
        <w:rPr>
          <w:rFonts w:asciiTheme="minorHAnsi" w:hAnsiTheme="minorHAnsi" w:cstheme="minorHAnsi"/>
          <w:color w:val="404040" w:themeColor="text1" w:themeTint="BF"/>
          <w:szCs w:val="19"/>
          <w:lang w:val="sk-SK"/>
        </w:rPr>
        <w:t>V prípade rovnosti bodov u</w:t>
      </w:r>
      <w:r w:rsidR="00D31270" w:rsidRPr="0017594C">
        <w:rPr>
          <w:rFonts w:asciiTheme="minorHAnsi" w:hAnsiTheme="minorHAnsi" w:cstheme="minorHAnsi"/>
          <w:color w:val="404040" w:themeColor="text1" w:themeTint="BF"/>
          <w:szCs w:val="19"/>
          <w:lang w:val="sk-SK"/>
        </w:rPr>
        <w:t xml:space="preserve"> dvoch alebo </w:t>
      </w:r>
      <w:r w:rsidRPr="0017594C">
        <w:rPr>
          <w:rFonts w:asciiTheme="minorHAnsi" w:hAnsiTheme="minorHAnsi" w:cstheme="minorHAnsi"/>
          <w:color w:val="404040" w:themeColor="text1" w:themeTint="BF"/>
          <w:szCs w:val="19"/>
          <w:lang w:val="sk-SK"/>
        </w:rPr>
        <w:t xml:space="preserve">viacerých ŽoNFP </w:t>
      </w:r>
      <w:r w:rsidR="00D31270" w:rsidRPr="0017594C">
        <w:rPr>
          <w:szCs w:val="19"/>
          <w:lang w:val="sk-SK"/>
        </w:rPr>
        <w:t>a</w:t>
      </w:r>
      <w:r w:rsidR="00837793">
        <w:rPr>
          <w:szCs w:val="19"/>
          <w:lang w:val="sk-SK"/>
        </w:rPr>
        <w:t>k</w:t>
      </w:r>
      <w:r w:rsidR="00D31270" w:rsidRPr="0017594C">
        <w:rPr>
          <w:szCs w:val="19"/>
          <w:lang w:val="sk-SK"/>
        </w:rPr>
        <w:t xml:space="preserve"> alokácia určená vo výzve nepostačuje na schválenie všetkých takýchto ŽoNFP</w:t>
      </w:r>
      <w:r w:rsidR="00D31270" w:rsidRPr="0017594C">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 xml:space="preserve">uplatnia </w:t>
      </w:r>
      <w:r w:rsidR="00D31270" w:rsidRPr="0017594C">
        <w:rPr>
          <w:rFonts w:asciiTheme="minorHAnsi" w:hAnsiTheme="minorHAnsi" w:cstheme="minorHAnsi"/>
          <w:color w:val="404040" w:themeColor="text1" w:themeTint="BF"/>
          <w:szCs w:val="19"/>
          <w:lang w:val="sk-SK"/>
        </w:rPr>
        <w:t>sa</w:t>
      </w:r>
      <w:r w:rsidR="00D31270" w:rsidRPr="0017594C">
        <w:rPr>
          <w:rFonts w:asciiTheme="minorHAnsi" w:hAnsiTheme="minorHAnsi" w:cstheme="minorHAnsi"/>
          <w:b/>
          <w:color w:val="404040" w:themeColor="text1" w:themeTint="BF"/>
          <w:szCs w:val="19"/>
          <w:lang w:val="sk-SK"/>
        </w:rPr>
        <w:t xml:space="preserve"> </w:t>
      </w:r>
      <w:r w:rsidRPr="0017594C">
        <w:rPr>
          <w:rFonts w:asciiTheme="minorHAnsi" w:hAnsiTheme="minorHAnsi" w:cstheme="minorHAnsi"/>
          <w:b/>
          <w:color w:val="404040" w:themeColor="text1" w:themeTint="BF"/>
          <w:szCs w:val="19"/>
          <w:lang w:val="sk-SK"/>
        </w:rPr>
        <w:t>rozlišovacie kritériá.</w:t>
      </w:r>
      <w:r w:rsidRPr="0017594C">
        <w:rPr>
          <w:rFonts w:asciiTheme="minorHAnsi" w:hAnsiTheme="minorHAnsi" w:cstheme="minorHAnsi"/>
          <w:color w:val="404040" w:themeColor="text1" w:themeTint="BF"/>
          <w:szCs w:val="19"/>
          <w:lang w:val="sk-SK"/>
        </w:rPr>
        <w:t xml:space="preserve"> V prípade OP EVS sa použijú nasledujúce rozlišovacie kritériá v uvedenom poradí:</w:t>
      </w:r>
    </w:p>
    <w:p w14:paraId="01291BDF" w14:textId="77777777" w:rsidR="00391A85" w:rsidRPr="00B519B4" w:rsidRDefault="00391A85" w:rsidP="00391A85">
      <w:pPr>
        <w:pStyle w:val="Odsekzoznamu"/>
        <w:autoSpaceDE w:val="0"/>
        <w:autoSpaceDN w:val="0"/>
        <w:adjustRightInd w:val="0"/>
        <w:rPr>
          <w:rFonts w:ascii="Verdana" w:hAnsi="Verdana"/>
          <w:szCs w:val="19"/>
          <w:lang w:val="sk-SK"/>
        </w:rPr>
      </w:pPr>
    </w:p>
    <w:p w14:paraId="01291BE0"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B519B4">
        <w:rPr>
          <w:rFonts w:asciiTheme="minorHAnsi" w:hAnsiTheme="minorHAnsi" w:cstheme="minorHAnsi"/>
          <w:color w:val="404040" w:themeColor="text1" w:themeTint="BF"/>
          <w:szCs w:val="19"/>
          <w:lang w:val="sk-SK"/>
        </w:rPr>
        <w:t>Najvyšší počet bodov tvorený súčtom bodov udelených všetkým kritériám hodnotenej oblasti č. 1, 2 a 4 pri jednej ŽoN</w:t>
      </w:r>
      <w:r w:rsidR="0006560B">
        <w:rPr>
          <w:rFonts w:asciiTheme="minorHAnsi" w:hAnsiTheme="minorHAnsi" w:cstheme="minorHAnsi"/>
          <w:color w:val="404040" w:themeColor="text1" w:themeTint="BF"/>
          <w:szCs w:val="19"/>
          <w:lang w:val="sk-SK"/>
        </w:rPr>
        <w:t>FP</w:t>
      </w:r>
      <w:r w:rsidRPr="0017594C">
        <w:rPr>
          <w:rFonts w:asciiTheme="minorHAnsi" w:hAnsiTheme="minorHAnsi" w:cstheme="minorHAnsi"/>
          <w:color w:val="404040" w:themeColor="text1" w:themeTint="BF"/>
          <w:szCs w:val="19"/>
          <w:lang w:val="sk-SK"/>
        </w:rPr>
        <w:t xml:space="preserve">; </w:t>
      </w:r>
    </w:p>
    <w:p w14:paraId="01291BE1" w14:textId="77777777" w:rsidR="00391A85" w:rsidRPr="0017594C" w:rsidRDefault="00391A85" w:rsidP="001E4D73">
      <w:pPr>
        <w:autoSpaceDE w:val="0"/>
        <w:autoSpaceDN w:val="0"/>
        <w:adjustRightInd w:val="0"/>
        <w:spacing w:after="18"/>
        <w:rPr>
          <w:rFonts w:asciiTheme="minorHAnsi" w:hAnsiTheme="minorHAnsi" w:cstheme="minorHAnsi"/>
          <w:color w:val="404040" w:themeColor="text1" w:themeTint="BF"/>
          <w:szCs w:val="19"/>
          <w:lang w:val="sk-SK"/>
        </w:rPr>
      </w:pPr>
    </w:p>
    <w:p w14:paraId="01291BE2"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hodnotených obl</w:t>
      </w:r>
      <w:r w:rsidR="0006560B">
        <w:rPr>
          <w:rFonts w:asciiTheme="minorHAnsi" w:hAnsiTheme="minorHAnsi" w:cstheme="minorHAnsi"/>
          <w:color w:val="404040" w:themeColor="text1" w:themeTint="BF"/>
          <w:szCs w:val="19"/>
          <w:lang w:val="sk-SK"/>
        </w:rPr>
        <w:t>astí č. 1 a 2 pri jednej ŽoNFP</w:t>
      </w:r>
      <w:r w:rsidRPr="0017594C">
        <w:rPr>
          <w:rFonts w:asciiTheme="minorHAnsi" w:hAnsiTheme="minorHAnsi" w:cstheme="minorHAnsi"/>
          <w:color w:val="404040" w:themeColor="text1" w:themeTint="BF"/>
          <w:szCs w:val="19"/>
          <w:lang w:val="sk-SK"/>
        </w:rPr>
        <w:t xml:space="preserve">; </w:t>
      </w:r>
    </w:p>
    <w:p w14:paraId="01291BE3" w14:textId="77777777" w:rsidR="00391A85" w:rsidRPr="0017594C" w:rsidRDefault="00391A85" w:rsidP="00391A85">
      <w:pPr>
        <w:pStyle w:val="Odsekzoznamu"/>
        <w:autoSpaceDE w:val="0"/>
        <w:autoSpaceDN w:val="0"/>
        <w:adjustRightInd w:val="0"/>
        <w:spacing w:after="18"/>
        <w:rPr>
          <w:rFonts w:asciiTheme="minorHAnsi" w:hAnsiTheme="minorHAnsi" w:cstheme="minorHAnsi"/>
          <w:color w:val="404040" w:themeColor="text1" w:themeTint="BF"/>
          <w:szCs w:val="19"/>
          <w:lang w:val="sk-SK"/>
        </w:rPr>
      </w:pPr>
    </w:p>
    <w:p w14:paraId="01291BE4" w14:textId="77777777" w:rsidR="00391A85" w:rsidRPr="0017594C" w:rsidRDefault="00391A85" w:rsidP="0059078B">
      <w:pPr>
        <w:pStyle w:val="Odsekzoznamu"/>
        <w:numPr>
          <w:ilvl w:val="0"/>
          <w:numId w:val="10"/>
        </w:numPr>
        <w:autoSpaceDE w:val="0"/>
        <w:autoSpaceDN w:val="0"/>
        <w:adjustRightInd w:val="0"/>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hodnotenej oblasti č. 1. </w:t>
      </w:r>
    </w:p>
    <w:p w14:paraId="01291BE5" w14:textId="77777777" w:rsidR="001E4D73" w:rsidRPr="0017594C" w:rsidRDefault="001E4D73" w:rsidP="001E4D73">
      <w:pPr>
        <w:pStyle w:val="Default"/>
        <w:spacing w:line="288" w:lineRule="auto"/>
        <w:rPr>
          <w:rFonts w:asciiTheme="minorHAnsi" w:hAnsiTheme="minorHAnsi" w:cstheme="minorHAnsi"/>
          <w:color w:val="404040" w:themeColor="text1" w:themeTint="BF"/>
          <w:sz w:val="19"/>
          <w:szCs w:val="19"/>
          <w:lang w:val="sk-SK"/>
        </w:rPr>
      </w:pPr>
    </w:p>
    <w:p w14:paraId="01291BE6" w14:textId="77777777" w:rsidR="001C4E68" w:rsidRPr="0017594C" w:rsidRDefault="001E4D73" w:rsidP="001E4D73">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V prípade, ak RO pre OP EVS v súlade s alokáciou určenou vo výzve nemá finančné prostriedky vyčlenené na podporu všetkých ŽoNFP z vytvoreného zoznamu, aplikuje na takto vytvorené poradie ŽoNFP alokáciu určenú vo výzve. RO pre OP EVS podporí ŽoNFP len do výšky disponibilnej alokácie určenej vo výzve. ŽoNFP, ktoré sa umiestnili vytvoreným poradím pod hranicou finančných prostriedkov vyčlenených na výzvu, budú neschválené z dôvodu nedostatku finančných prostriedkov určených na výzvu. ŽoNFP, ktoré neboli schválené len z dôvodu nedostatku finančných prostriedkov vo výzve môžu byť v poradí, v akom boli neschválené, zaradené do zásobníka projektov.</w:t>
      </w:r>
    </w:p>
    <w:p w14:paraId="01291BE7" w14:textId="77777777" w:rsidR="001E4D73" w:rsidRPr="0017594C" w:rsidRDefault="001E4D73">
      <w:pPr>
        <w:spacing w:before="120" w:after="120" w:line="288" w:lineRule="auto"/>
        <w:jc w:val="both"/>
        <w:rPr>
          <w:szCs w:val="19"/>
          <w:lang w:val="sk-SK"/>
        </w:rPr>
      </w:pPr>
    </w:p>
    <w:p w14:paraId="01291BE8" w14:textId="77777777" w:rsidR="001C4E68" w:rsidRPr="0017594C" w:rsidRDefault="001C4E68" w:rsidP="0066370E">
      <w:pPr>
        <w:pStyle w:val="Nadpis2"/>
        <w:jc w:val="both"/>
        <w:rPr>
          <w:lang w:val="sk-SK"/>
        </w:rPr>
      </w:pPr>
      <w:bookmarkStart w:id="50" w:name="_Toc440375105"/>
      <w:r w:rsidRPr="0017594C">
        <w:rPr>
          <w:lang w:val="sk-SK"/>
        </w:rPr>
        <w:t>Spôsob vyhodnotenia jednotlivých kritérií pre výber projektov</w:t>
      </w:r>
      <w:bookmarkEnd w:id="50"/>
    </w:p>
    <w:p w14:paraId="01291BE9" w14:textId="77777777" w:rsidR="001C4E68" w:rsidRPr="00B519B4" w:rsidRDefault="001C4E68" w:rsidP="00512842">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Hodnotiteľ je povinný vyplniť v hodnotiacom hárku všetky bunky a je povinný postupovať pri prideľovaní bodového hodnotenia v súlade s touto podkapitolou. Odborné hodnotenie pozostáva z: </w:t>
      </w:r>
    </w:p>
    <w:p w14:paraId="01291BEA"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prideľovania bodov pri bodovacích kritériách a schválenia alebo neschválenia splnenia kritéria pri vylučovacích kritériách. Ku každému kritériu sa prideľuje od</w:t>
      </w:r>
      <w:r w:rsidRPr="0017594C">
        <w:rPr>
          <w:rFonts w:asciiTheme="minorHAnsi" w:hAnsiTheme="minorHAnsi" w:cstheme="minorHAnsi"/>
          <w:color w:val="404040" w:themeColor="text1" w:themeTint="BF"/>
          <w:sz w:val="19"/>
          <w:szCs w:val="19"/>
          <w:lang w:val="sk-SK"/>
        </w:rPr>
        <w:t>poveď “áno</w:t>
      </w:r>
      <w:r w:rsidR="001D7461" w:rsidRPr="0017594C">
        <w:rPr>
          <w:rFonts w:asciiTheme="minorHAnsi" w:hAnsiTheme="minorHAnsi" w:cstheme="minorHAnsi"/>
          <w:color w:val="404040" w:themeColor="text1" w:themeTint="BF"/>
          <w:sz w:val="19"/>
          <w:szCs w:val="19"/>
          <w:lang w:val="sk-SK"/>
        </w:rPr>
        <w:t xml:space="preserve"> (1)</w:t>
      </w:r>
      <w:r w:rsidRPr="0017594C">
        <w:rPr>
          <w:rFonts w:asciiTheme="minorHAnsi" w:hAnsiTheme="minorHAnsi" w:cstheme="minorHAnsi"/>
          <w:color w:val="404040" w:themeColor="text1" w:themeTint="BF"/>
          <w:sz w:val="19"/>
          <w:szCs w:val="19"/>
          <w:lang w:val="sk-SK"/>
        </w:rPr>
        <w:t>” alebo “nie</w:t>
      </w:r>
      <w:r w:rsidR="001D7461"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alebo body podľa toho, v akej miere na danú otázku reflektuje pred</w:t>
      </w:r>
      <w:r w:rsidRPr="00B519B4">
        <w:rPr>
          <w:rFonts w:asciiTheme="minorHAnsi" w:hAnsiTheme="minorHAnsi" w:cstheme="minorHAnsi"/>
          <w:color w:val="404040" w:themeColor="text1" w:themeTint="BF"/>
          <w:sz w:val="19"/>
          <w:szCs w:val="19"/>
          <w:lang w:val="sk-SK"/>
        </w:rPr>
        <w:t>ložená ŽoNFP. Hodnotiteľ vychádza z dokumentu “Kritériá pre výber projektov</w:t>
      </w:r>
      <w:r w:rsidR="00675D72" w:rsidRPr="00B519B4">
        <w:rPr>
          <w:rFonts w:asciiTheme="minorHAnsi" w:hAnsiTheme="minorHAnsi" w:cstheme="minorHAnsi"/>
          <w:color w:val="404040" w:themeColor="text1" w:themeTint="BF"/>
          <w:sz w:val="19"/>
          <w:szCs w:val="19"/>
          <w:lang w:val="sk-SK"/>
        </w:rPr>
        <w:t xml:space="preserve"> pre</w:t>
      </w:r>
      <w:r w:rsidR="0066370E" w:rsidRPr="0017594C">
        <w:rPr>
          <w:rFonts w:asciiTheme="minorHAnsi" w:hAnsiTheme="minorHAnsi" w:cstheme="minorHAnsi"/>
          <w:color w:val="404040" w:themeColor="text1" w:themeTint="BF"/>
          <w:sz w:val="19"/>
          <w:szCs w:val="19"/>
          <w:lang w:val="sk-SK"/>
        </w:rPr>
        <w:t xml:space="preserve"> </w:t>
      </w:r>
      <w:r w:rsidR="00675D72" w:rsidRPr="0017594C">
        <w:rPr>
          <w:rFonts w:asciiTheme="minorHAnsi" w:hAnsiTheme="minorHAnsi" w:cstheme="minorHAnsi"/>
          <w:color w:val="404040" w:themeColor="text1" w:themeTint="BF"/>
          <w:sz w:val="19"/>
          <w:szCs w:val="19"/>
          <w:lang w:val="sk-SK"/>
        </w:rPr>
        <w:t>o</w:t>
      </w:r>
      <w:r w:rsidRPr="0017594C">
        <w:rPr>
          <w:rFonts w:asciiTheme="minorHAnsi" w:hAnsiTheme="minorHAnsi" w:cstheme="minorHAnsi"/>
          <w:color w:val="404040" w:themeColor="text1" w:themeTint="BF"/>
          <w:sz w:val="19"/>
          <w:szCs w:val="19"/>
          <w:lang w:val="sk-SK"/>
        </w:rPr>
        <w:t xml:space="preserve">peračný program Efektívna verejná správa” a z pomocných otázok; </w:t>
      </w:r>
    </w:p>
    <w:p w14:paraId="01291BEB"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odôvodnení formou komentára, prečo </w:t>
      </w:r>
      <w:r w:rsidR="00C30436">
        <w:rPr>
          <w:rFonts w:asciiTheme="minorHAnsi" w:hAnsiTheme="minorHAnsi" w:cstheme="minorHAnsi"/>
          <w:color w:val="404040" w:themeColor="text1" w:themeTint="BF"/>
          <w:sz w:val="19"/>
          <w:szCs w:val="19"/>
          <w:lang w:val="sk-SK"/>
        </w:rPr>
        <w:t xml:space="preserve">sa </w:t>
      </w:r>
      <w:r w:rsidRPr="0017594C">
        <w:rPr>
          <w:rFonts w:asciiTheme="minorHAnsi" w:hAnsiTheme="minorHAnsi" w:cstheme="minorHAnsi"/>
          <w:color w:val="404040" w:themeColor="text1" w:themeTint="BF"/>
          <w:sz w:val="19"/>
          <w:szCs w:val="19"/>
          <w:lang w:val="sk-SK"/>
        </w:rPr>
        <w:t xml:space="preserve">hodnotiteľ rozhodol schváliť resp. neschváliť kritérium/ udeliť stanovený počet bodov; </w:t>
      </w:r>
    </w:p>
    <w:p w14:paraId="01291BEC"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stanovení požiadaviek na úpravu žiadosti o NFP (</w:t>
      </w:r>
      <w:r w:rsidR="00675D72" w:rsidRPr="0017594C">
        <w:rPr>
          <w:rFonts w:asciiTheme="minorHAnsi" w:hAnsiTheme="minorHAnsi" w:cstheme="minorHAnsi"/>
          <w:color w:val="404040" w:themeColor="text1" w:themeTint="BF"/>
          <w:sz w:val="19"/>
          <w:szCs w:val="19"/>
          <w:lang w:val="sk-SK"/>
        </w:rPr>
        <w:t xml:space="preserve">vrátane </w:t>
      </w:r>
      <w:r w:rsidRPr="0017594C">
        <w:rPr>
          <w:rFonts w:asciiTheme="minorHAnsi" w:hAnsiTheme="minorHAnsi" w:cstheme="minorHAnsi"/>
          <w:color w:val="404040" w:themeColor="text1" w:themeTint="BF"/>
          <w:sz w:val="19"/>
          <w:szCs w:val="19"/>
          <w:lang w:val="sk-SK"/>
        </w:rPr>
        <w:t xml:space="preserve">rozpočtu); </w:t>
      </w:r>
    </w:p>
    <w:p w14:paraId="01291BED"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príprav</w:t>
      </w:r>
      <w:r>
        <w:rPr>
          <w:rFonts w:asciiTheme="minorHAnsi" w:hAnsiTheme="minorHAnsi" w:cstheme="minorHAnsi"/>
          <w:color w:val="404040" w:themeColor="text1" w:themeTint="BF"/>
          <w:sz w:val="19"/>
          <w:szCs w:val="19"/>
          <w:lang w:val="sk-SK"/>
        </w:rPr>
        <w:t>y</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 xml:space="preserve">spoločného hodnotiaceho hárku; </w:t>
      </w:r>
    </w:p>
    <w:p w14:paraId="01291BEE" w14:textId="27DE4523" w:rsidR="001C4E68" w:rsidRPr="0017594C" w:rsidDel="002D718B" w:rsidRDefault="00C30436" w:rsidP="0059078B">
      <w:pPr>
        <w:pStyle w:val="Default"/>
        <w:numPr>
          <w:ilvl w:val="0"/>
          <w:numId w:val="12"/>
        </w:numPr>
        <w:spacing w:before="120" w:after="120" w:line="288" w:lineRule="auto"/>
        <w:jc w:val="both"/>
        <w:rPr>
          <w:del w:id="51" w:author="Autor"/>
          <w:rFonts w:asciiTheme="minorHAnsi" w:hAnsiTheme="minorHAnsi" w:cstheme="minorHAnsi"/>
          <w:color w:val="404040" w:themeColor="text1" w:themeTint="BF"/>
          <w:sz w:val="19"/>
          <w:szCs w:val="19"/>
          <w:lang w:val="sk-SK"/>
        </w:rPr>
      </w:pPr>
      <w:del w:id="52" w:author="Autor">
        <w:r w:rsidRPr="0017594C" w:rsidDel="002D718B">
          <w:rPr>
            <w:rFonts w:asciiTheme="minorHAnsi" w:hAnsiTheme="minorHAnsi" w:cstheme="minorHAnsi"/>
            <w:color w:val="404040" w:themeColor="text1" w:themeTint="BF"/>
            <w:sz w:val="19"/>
            <w:szCs w:val="19"/>
            <w:lang w:val="sk-SK"/>
          </w:rPr>
          <w:lastRenderedPageBreak/>
          <w:delText>podrobn</w:delText>
        </w:r>
        <w:r w:rsidDel="002D718B">
          <w:rPr>
            <w:rFonts w:asciiTheme="minorHAnsi" w:hAnsiTheme="minorHAnsi" w:cstheme="minorHAnsi"/>
            <w:color w:val="404040" w:themeColor="text1" w:themeTint="BF"/>
            <w:sz w:val="19"/>
            <w:szCs w:val="19"/>
            <w:lang w:val="sk-SK"/>
          </w:rPr>
          <w:delText>ého</w:delText>
        </w:r>
        <w:r w:rsidRPr="0017594C" w:rsidDel="002D718B">
          <w:rPr>
            <w:rFonts w:asciiTheme="minorHAnsi" w:hAnsiTheme="minorHAnsi" w:cstheme="minorHAnsi"/>
            <w:color w:val="404040" w:themeColor="text1" w:themeTint="BF"/>
            <w:sz w:val="19"/>
            <w:szCs w:val="19"/>
            <w:lang w:val="sk-SK"/>
          </w:rPr>
          <w:delText xml:space="preserve"> </w:delText>
        </w:r>
        <w:r w:rsidR="001C4E68" w:rsidRPr="0017594C" w:rsidDel="002D718B">
          <w:rPr>
            <w:rFonts w:asciiTheme="minorHAnsi" w:hAnsiTheme="minorHAnsi" w:cstheme="minorHAnsi"/>
            <w:color w:val="404040" w:themeColor="text1" w:themeTint="BF"/>
            <w:sz w:val="19"/>
            <w:szCs w:val="19"/>
            <w:lang w:val="sk-SK"/>
          </w:rPr>
          <w:delText>odôvodnen</w:delText>
        </w:r>
        <w:r w:rsidDel="002D718B">
          <w:rPr>
            <w:rFonts w:asciiTheme="minorHAnsi" w:hAnsiTheme="minorHAnsi" w:cstheme="minorHAnsi"/>
            <w:color w:val="404040" w:themeColor="text1" w:themeTint="BF"/>
            <w:sz w:val="19"/>
            <w:szCs w:val="19"/>
            <w:lang w:val="sk-SK"/>
          </w:rPr>
          <w:delText>ia</w:delText>
        </w:r>
        <w:r w:rsidR="001C4E68" w:rsidRPr="0017594C" w:rsidDel="002D718B">
          <w:rPr>
            <w:rFonts w:asciiTheme="minorHAnsi" w:hAnsiTheme="minorHAnsi" w:cstheme="minorHAnsi"/>
            <w:color w:val="404040" w:themeColor="text1" w:themeTint="BF"/>
            <w:sz w:val="19"/>
            <w:szCs w:val="19"/>
            <w:lang w:val="sk-SK"/>
          </w:rPr>
          <w:delText xml:space="preserve"> neakceptácie odporúčaní z administratívneho overovania ŽoNFP (ak hodnotiteľ neakceptuje odporúčania). </w:delText>
        </w:r>
      </w:del>
    </w:p>
    <w:p w14:paraId="01291BEF" w14:textId="3585E9DA" w:rsidR="00D02E1C" w:rsidRPr="0017594C" w:rsidRDefault="00D02E1C" w:rsidP="00D02E1C">
      <w:pPr>
        <w:pStyle w:val="Default"/>
        <w:spacing w:before="120" w:after="120" w:line="288" w:lineRule="auto"/>
        <w:jc w:val="both"/>
        <w:rPr>
          <w:lang w:val="sk-SK"/>
        </w:rPr>
      </w:pPr>
      <w:r w:rsidRPr="0017594C">
        <w:rPr>
          <w:rFonts w:asciiTheme="minorHAnsi" w:hAnsiTheme="minorHAnsi" w:cstheme="minorHAnsi"/>
          <w:iCs/>
          <w:color w:val="404040" w:themeColor="text1" w:themeTint="BF"/>
          <w:sz w:val="19"/>
          <w:szCs w:val="19"/>
          <w:lang w:val="sk-SK"/>
        </w:rPr>
        <w:t xml:space="preserve">Odborný hodnotiteľ je povinný </w:t>
      </w:r>
      <w:del w:id="53" w:author="Autor">
        <w:r w:rsidRPr="0017594C" w:rsidDel="00645C9F">
          <w:rPr>
            <w:rFonts w:asciiTheme="minorHAnsi" w:hAnsiTheme="minorHAnsi" w:cstheme="minorHAnsi"/>
            <w:iCs/>
            <w:color w:val="404040" w:themeColor="text1" w:themeTint="BF"/>
            <w:sz w:val="19"/>
            <w:szCs w:val="19"/>
            <w:lang w:val="sk-SK"/>
          </w:rPr>
          <w:delText>zobrať pri hodnotení do úvahy</w:delText>
        </w:r>
      </w:del>
      <w:ins w:id="54" w:author="Autor">
        <w:r w:rsidR="00645C9F">
          <w:rPr>
            <w:rFonts w:asciiTheme="minorHAnsi" w:hAnsiTheme="minorHAnsi" w:cstheme="minorHAnsi"/>
            <w:iCs/>
            <w:color w:val="404040" w:themeColor="text1" w:themeTint="BF"/>
            <w:sz w:val="19"/>
            <w:szCs w:val="19"/>
            <w:lang w:val="sk-SK"/>
          </w:rPr>
          <w:t>zoznámiť sa s</w:t>
        </w:r>
      </w:ins>
      <w:del w:id="55" w:author="Autor">
        <w:r w:rsidRPr="0017594C" w:rsidDel="00D338C6">
          <w:rPr>
            <w:rFonts w:asciiTheme="minorHAnsi" w:hAnsiTheme="minorHAnsi" w:cstheme="minorHAnsi"/>
            <w:iCs/>
            <w:color w:val="404040" w:themeColor="text1" w:themeTint="BF"/>
            <w:sz w:val="19"/>
            <w:szCs w:val="19"/>
            <w:lang w:val="sk-SK"/>
          </w:rPr>
          <w:delText xml:space="preserve"> </w:delText>
        </w:r>
      </w:del>
      <w:ins w:id="56" w:author="Autor">
        <w:r w:rsidR="00D338C6">
          <w:rPr>
            <w:rFonts w:asciiTheme="minorHAnsi" w:hAnsiTheme="minorHAnsi" w:cstheme="minorHAnsi"/>
            <w:iCs/>
            <w:color w:val="404040" w:themeColor="text1" w:themeTint="BF"/>
            <w:sz w:val="19"/>
            <w:szCs w:val="19"/>
            <w:lang w:val="sk-SK"/>
          </w:rPr>
          <w:t> </w:t>
        </w:r>
      </w:ins>
      <w:r w:rsidRPr="0017594C">
        <w:rPr>
          <w:rFonts w:asciiTheme="minorHAnsi" w:hAnsiTheme="minorHAnsi" w:cstheme="minorHAnsi"/>
          <w:iCs/>
          <w:color w:val="404040" w:themeColor="text1" w:themeTint="BF"/>
          <w:sz w:val="19"/>
          <w:szCs w:val="19"/>
          <w:lang w:val="sk-SK"/>
        </w:rPr>
        <w:t>odporúčani</w:t>
      </w:r>
      <w:ins w:id="57" w:author="Autor">
        <w:r w:rsidR="00645C9F">
          <w:rPr>
            <w:rFonts w:asciiTheme="minorHAnsi" w:hAnsiTheme="minorHAnsi" w:cstheme="minorHAnsi"/>
            <w:iCs/>
            <w:color w:val="404040" w:themeColor="text1" w:themeTint="BF"/>
            <w:sz w:val="19"/>
            <w:szCs w:val="19"/>
            <w:lang w:val="sk-SK"/>
          </w:rPr>
          <w:t>a</w:t>
        </w:r>
        <w:r w:rsidR="00D338C6">
          <w:rPr>
            <w:rFonts w:asciiTheme="minorHAnsi" w:hAnsiTheme="minorHAnsi" w:cstheme="minorHAnsi"/>
            <w:iCs/>
            <w:color w:val="404040" w:themeColor="text1" w:themeTint="BF"/>
            <w:sz w:val="19"/>
            <w:szCs w:val="19"/>
            <w:lang w:val="sk-SK"/>
          </w:rPr>
          <w:t xml:space="preserve">mi </w:t>
        </w:r>
      </w:ins>
      <w:del w:id="58" w:author="Autor">
        <w:r w:rsidRPr="0017594C" w:rsidDel="00645C9F">
          <w:rPr>
            <w:rFonts w:asciiTheme="minorHAnsi" w:hAnsiTheme="minorHAnsi" w:cstheme="minorHAnsi"/>
            <w:iCs/>
            <w:color w:val="404040" w:themeColor="text1" w:themeTint="BF"/>
            <w:sz w:val="19"/>
            <w:szCs w:val="19"/>
            <w:lang w:val="sk-SK"/>
          </w:rPr>
          <w:delText>e</w:delText>
        </w:r>
      </w:del>
      <w:r w:rsidRPr="0017594C">
        <w:rPr>
          <w:rFonts w:asciiTheme="minorHAnsi" w:hAnsiTheme="minorHAnsi" w:cstheme="minorHAnsi"/>
          <w:iCs/>
          <w:color w:val="404040" w:themeColor="text1" w:themeTint="BF"/>
          <w:sz w:val="19"/>
          <w:szCs w:val="19"/>
          <w:lang w:val="sk-SK"/>
        </w:rPr>
        <w:t xml:space="preserve"> pre odborného hodnotiteľa </w:t>
      </w:r>
      <w:r w:rsidR="00CC4BBB" w:rsidRPr="0017594C">
        <w:rPr>
          <w:rFonts w:asciiTheme="minorHAnsi" w:hAnsiTheme="minorHAnsi" w:cstheme="minorHAnsi"/>
          <w:iCs/>
          <w:color w:val="404040" w:themeColor="text1" w:themeTint="BF"/>
          <w:sz w:val="19"/>
          <w:szCs w:val="19"/>
          <w:lang w:val="sk-SK"/>
        </w:rPr>
        <w:t xml:space="preserve">z </w:t>
      </w:r>
      <w:r w:rsidRPr="0017594C">
        <w:rPr>
          <w:rFonts w:asciiTheme="minorHAnsi" w:hAnsiTheme="minorHAnsi" w:cstheme="minorHAnsi"/>
          <w:iCs/>
          <w:color w:val="404040" w:themeColor="text1" w:themeTint="BF"/>
          <w:sz w:val="19"/>
          <w:szCs w:val="19"/>
          <w:lang w:val="sk-SK"/>
        </w:rPr>
        <w:t>administratívneho overovania ŽoNFP</w:t>
      </w:r>
      <w:del w:id="59" w:author="Autor">
        <w:r w:rsidRPr="0017594C" w:rsidDel="00D338C6">
          <w:rPr>
            <w:rFonts w:asciiTheme="minorHAnsi" w:hAnsiTheme="minorHAnsi" w:cstheme="minorHAnsi"/>
            <w:iCs/>
            <w:color w:val="404040" w:themeColor="text1" w:themeTint="BF"/>
            <w:sz w:val="19"/>
            <w:szCs w:val="19"/>
            <w:lang w:val="sk-SK"/>
          </w:rPr>
          <w:delText xml:space="preserve"> v oblasti oprávnenosti výdavkov.</w:delText>
        </w:r>
        <w:r w:rsidRPr="0017594C" w:rsidDel="00AD684B">
          <w:rPr>
            <w:rFonts w:asciiTheme="minorHAnsi" w:hAnsiTheme="minorHAnsi" w:cstheme="minorHAnsi"/>
            <w:iCs/>
            <w:color w:val="404040" w:themeColor="text1" w:themeTint="BF"/>
            <w:sz w:val="19"/>
            <w:szCs w:val="19"/>
            <w:lang w:val="sk-SK"/>
          </w:rPr>
          <w:delText xml:space="preserve"> Ak hodnotiteľ </w:delText>
        </w:r>
        <w:r w:rsidRPr="0017594C" w:rsidDel="00D338C6">
          <w:rPr>
            <w:rFonts w:asciiTheme="minorHAnsi" w:hAnsiTheme="minorHAnsi" w:cstheme="minorHAnsi"/>
            <w:iCs/>
            <w:color w:val="404040" w:themeColor="text1" w:themeTint="BF"/>
            <w:sz w:val="19"/>
            <w:szCs w:val="19"/>
            <w:lang w:val="sk-SK"/>
          </w:rPr>
          <w:delText>neakceptuje</w:delText>
        </w:r>
        <w:r w:rsidRPr="0017594C" w:rsidDel="00AD684B">
          <w:rPr>
            <w:rFonts w:asciiTheme="minorHAnsi" w:hAnsiTheme="minorHAnsi" w:cstheme="minorHAnsi"/>
            <w:iCs/>
            <w:color w:val="404040" w:themeColor="text1" w:themeTint="BF"/>
            <w:sz w:val="19"/>
            <w:szCs w:val="19"/>
            <w:lang w:val="sk-SK"/>
          </w:rPr>
          <w:delText xml:space="preserve"> odporúčania, je povinný podrobne zdôvodniť ich neakceptáciu.</w:delText>
        </w:r>
      </w:del>
    </w:p>
    <w:p w14:paraId="01291BF0" w14:textId="0ED42070" w:rsidR="00D02E1C" w:rsidRPr="00DD7F94" w:rsidRDefault="001C4E68" w:rsidP="00D02E1C">
      <w:pPr>
        <w:spacing w:line="288" w:lineRule="auto"/>
        <w:jc w:val="both"/>
        <w:rPr>
          <w:rFonts w:asciiTheme="minorHAnsi" w:hAnsiTheme="minorHAnsi"/>
          <w:color w:val="404040" w:themeColor="text1" w:themeTint="BF"/>
          <w:lang w:val="sk-SK"/>
        </w:rPr>
      </w:pPr>
      <w:r w:rsidRPr="0017594C">
        <w:rPr>
          <w:rFonts w:asciiTheme="minorHAnsi" w:hAnsiTheme="minorHAnsi" w:cstheme="minorHAnsi"/>
          <w:color w:val="404040" w:themeColor="text1" w:themeTint="BF"/>
          <w:szCs w:val="19"/>
          <w:lang w:val="sk-SK"/>
        </w:rPr>
        <w:t xml:space="preserve">Ak odborný hodnotiteľ požaduje úpravy v rozpočte ŽoNFP, je povinný uviesť, ktoré výdavky, resp. skupiny výdavkov navrhuje znížiť </w:t>
      </w:r>
      <w:del w:id="60" w:author="Milan Matovič" w:date="2018-06-20T15:59:00Z">
        <w:r w:rsidRPr="0017594C" w:rsidDel="009219A7">
          <w:rPr>
            <w:rFonts w:asciiTheme="minorHAnsi" w:hAnsiTheme="minorHAnsi" w:cstheme="minorHAnsi"/>
            <w:color w:val="404040" w:themeColor="text1" w:themeTint="BF"/>
            <w:szCs w:val="19"/>
            <w:lang w:val="sk-SK"/>
          </w:rPr>
          <w:delText>a</w:delText>
        </w:r>
      </w:del>
      <w:r w:rsidRPr="0017594C">
        <w:rPr>
          <w:rFonts w:asciiTheme="minorHAnsi" w:hAnsiTheme="minorHAnsi" w:cstheme="minorHAnsi"/>
          <w:color w:val="404040" w:themeColor="text1" w:themeTint="BF"/>
          <w:szCs w:val="19"/>
          <w:lang w:val="sk-SK"/>
        </w:rPr>
        <w:t xml:space="preserve"> o akú sumu vrátane odôvodnenia a</w:t>
      </w:r>
      <w:r w:rsidR="00844315">
        <w:rPr>
          <w:rFonts w:asciiTheme="minorHAnsi" w:hAnsiTheme="minorHAnsi" w:cstheme="minorHAnsi"/>
          <w:color w:val="404040" w:themeColor="text1" w:themeTint="BF"/>
          <w:szCs w:val="19"/>
          <w:lang w:val="sk-SK"/>
        </w:rPr>
        <w:t> </w:t>
      </w:r>
      <w:r w:rsidR="00ED7F0F">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presného výpočtu až na úroveň jednotkových cien, merných jednotiek</w:t>
      </w:r>
      <w:ins w:id="61" w:author="Milan Matovič" w:date="2018-06-20T16:00:00Z">
        <w:r w:rsidR="009219A7">
          <w:rPr>
            <w:rFonts w:asciiTheme="minorHAnsi" w:hAnsiTheme="minorHAnsi" w:cstheme="minorHAnsi"/>
            <w:color w:val="404040" w:themeColor="text1" w:themeTint="BF"/>
            <w:szCs w:val="19"/>
            <w:lang w:val="sk-SK"/>
          </w:rPr>
          <w:t>,</w:t>
        </w:r>
      </w:ins>
      <w:del w:id="62" w:author="Milan Matovič" w:date="2018-06-20T16:00:00Z">
        <w:r w:rsidRPr="0017594C" w:rsidDel="009219A7">
          <w:rPr>
            <w:rFonts w:asciiTheme="minorHAnsi" w:hAnsiTheme="minorHAnsi" w:cstheme="minorHAnsi"/>
            <w:color w:val="404040" w:themeColor="text1" w:themeTint="BF"/>
            <w:szCs w:val="19"/>
            <w:lang w:val="sk-SK"/>
          </w:rPr>
          <w:delText xml:space="preserve"> a</w:delText>
        </w:r>
      </w:del>
      <w:r w:rsidRPr="0017594C">
        <w:rPr>
          <w:rFonts w:asciiTheme="minorHAnsi" w:hAnsiTheme="minorHAnsi" w:cstheme="minorHAnsi"/>
          <w:color w:val="404040" w:themeColor="text1" w:themeTint="BF"/>
          <w:szCs w:val="19"/>
          <w:lang w:val="sk-SK"/>
        </w:rPr>
        <w:t xml:space="preserve"> ich počtu</w:t>
      </w:r>
      <w:ins w:id="63" w:author="Autor">
        <w:r w:rsidR="00D338C6">
          <w:rPr>
            <w:rFonts w:asciiTheme="minorHAnsi" w:hAnsiTheme="minorHAnsi" w:cstheme="minorHAnsi"/>
            <w:color w:val="404040" w:themeColor="text1" w:themeTint="BF"/>
            <w:szCs w:val="19"/>
            <w:lang w:val="sk-SK"/>
          </w:rPr>
          <w:t xml:space="preserve"> </w:t>
        </w:r>
      </w:ins>
      <w:ins w:id="64" w:author="Milan Matovič" w:date="2018-06-20T16:01:00Z">
        <w:r w:rsidR="009219A7">
          <w:rPr>
            <w:rFonts w:asciiTheme="minorHAnsi" w:hAnsiTheme="minorHAnsi" w:cstheme="minorHAnsi"/>
            <w:color w:val="404040" w:themeColor="text1" w:themeTint="BF"/>
            <w:szCs w:val="19"/>
            <w:lang w:val="sk-SK"/>
          </w:rPr>
          <w:t xml:space="preserve">a </w:t>
        </w:r>
      </w:ins>
      <w:ins w:id="65" w:author="Milan Matovič" w:date="2018-06-20T16:00:00Z">
        <w:r w:rsidR="009219A7">
          <w:rPr>
            <w:rFonts w:asciiTheme="minorHAnsi" w:hAnsiTheme="minorHAnsi" w:cstheme="minorHAnsi"/>
            <w:color w:val="404040" w:themeColor="text1" w:themeTint="BF"/>
            <w:szCs w:val="19"/>
            <w:lang w:val="sk-SK"/>
          </w:rPr>
          <w:t>identifikovania použitého pomocného nástroja</w:t>
        </w:r>
      </w:ins>
      <w:ins w:id="66" w:author="Milan Matovič" w:date="2018-06-20T16:01:00Z">
        <w:r w:rsidR="009219A7">
          <w:rPr>
            <w:rFonts w:asciiTheme="minorHAnsi" w:hAnsiTheme="minorHAnsi" w:cstheme="minorHAnsi"/>
            <w:color w:val="404040" w:themeColor="text1" w:themeTint="BF"/>
            <w:szCs w:val="19"/>
            <w:lang w:val="sk-SK"/>
          </w:rPr>
          <w:t>, ak relevantné.</w:t>
        </w:r>
      </w:ins>
      <w:ins w:id="67" w:author="Milan Matovič" w:date="2018-06-20T16:00:00Z">
        <w:r w:rsidR="009219A7">
          <w:rPr>
            <w:rFonts w:asciiTheme="minorHAnsi" w:hAnsiTheme="minorHAnsi" w:cstheme="minorHAnsi"/>
            <w:color w:val="404040" w:themeColor="text1" w:themeTint="BF"/>
            <w:szCs w:val="19"/>
            <w:lang w:val="sk-SK"/>
          </w:rPr>
          <w:t xml:space="preserve"> </w:t>
        </w:r>
      </w:ins>
      <w:ins w:id="68" w:author="Autor">
        <w:del w:id="69" w:author="Milan Matovič" w:date="2018-06-20T16:01:00Z">
          <w:r w:rsidR="00D338C6" w:rsidDel="009219A7">
            <w:rPr>
              <w:rFonts w:asciiTheme="minorHAnsi" w:hAnsiTheme="minorHAnsi" w:cstheme="minorHAnsi"/>
              <w:color w:val="404040" w:themeColor="text1" w:themeTint="BF"/>
              <w:szCs w:val="19"/>
              <w:lang w:val="sk-SK"/>
            </w:rPr>
            <w:delText>a</w:delText>
          </w:r>
          <w:bookmarkStart w:id="70" w:name="_GoBack"/>
          <w:bookmarkEnd w:id="70"/>
          <w:r w:rsidR="00D338C6" w:rsidDel="009219A7">
            <w:rPr>
              <w:rFonts w:asciiTheme="minorHAnsi" w:hAnsiTheme="minorHAnsi" w:cstheme="minorHAnsi"/>
              <w:color w:val="404040" w:themeColor="text1" w:themeTint="BF"/>
              <w:szCs w:val="19"/>
              <w:lang w:val="sk-SK"/>
            </w:rPr>
            <w:delText> to aj v prípade, že hodnotiteľ vychádza z </w:delText>
          </w:r>
          <w:r w:rsidR="00ED7F0F" w:rsidDel="009219A7">
            <w:rPr>
              <w:rFonts w:asciiTheme="minorHAnsi" w:hAnsiTheme="minorHAnsi" w:cstheme="minorHAnsi"/>
              <w:color w:val="404040" w:themeColor="text1" w:themeTint="BF"/>
              <w:szCs w:val="19"/>
              <w:lang w:val="sk-SK"/>
            </w:rPr>
            <w:delText> </w:delText>
          </w:r>
          <w:r w:rsidR="00D338C6" w:rsidDel="009219A7">
            <w:rPr>
              <w:rFonts w:asciiTheme="minorHAnsi" w:hAnsiTheme="minorHAnsi" w:cstheme="minorHAnsi"/>
              <w:color w:val="404040" w:themeColor="text1" w:themeTint="BF"/>
              <w:szCs w:val="19"/>
              <w:lang w:val="sk-SK"/>
            </w:rPr>
            <w:delText>odporúčaní</w:delText>
          </w:r>
          <w:r w:rsidR="00ED7F0F" w:rsidDel="009219A7">
            <w:rPr>
              <w:rFonts w:asciiTheme="minorHAnsi" w:hAnsiTheme="minorHAnsi" w:cstheme="minorHAnsi"/>
              <w:color w:val="404040" w:themeColor="text1" w:themeTint="BF"/>
              <w:szCs w:val="19"/>
              <w:lang w:val="sk-SK"/>
            </w:rPr>
            <w:delText xml:space="preserve"> </w:delText>
          </w:r>
          <w:r w:rsidR="00D338C6" w:rsidDel="009219A7">
            <w:rPr>
              <w:rFonts w:asciiTheme="minorHAnsi" w:hAnsiTheme="minorHAnsi" w:cstheme="minorHAnsi"/>
              <w:color w:val="404040" w:themeColor="text1" w:themeTint="BF"/>
              <w:szCs w:val="19"/>
              <w:lang w:val="sk-SK"/>
            </w:rPr>
            <w:delText xml:space="preserve"> z</w:delText>
          </w:r>
          <w:r w:rsidR="00AD684B" w:rsidDel="009219A7">
            <w:rPr>
              <w:rFonts w:asciiTheme="minorHAnsi" w:hAnsiTheme="minorHAnsi" w:cstheme="minorHAnsi"/>
              <w:color w:val="404040" w:themeColor="text1" w:themeTint="BF"/>
              <w:szCs w:val="19"/>
              <w:lang w:val="sk-SK"/>
            </w:rPr>
            <w:delText> </w:delText>
          </w:r>
          <w:r w:rsidR="00D338C6" w:rsidDel="009219A7">
            <w:rPr>
              <w:rFonts w:asciiTheme="minorHAnsi" w:hAnsiTheme="minorHAnsi" w:cstheme="minorHAnsi"/>
              <w:color w:val="404040" w:themeColor="text1" w:themeTint="BF"/>
              <w:szCs w:val="19"/>
              <w:lang w:val="sk-SK"/>
            </w:rPr>
            <w:delText>administratívneh</w:delText>
          </w:r>
          <w:r w:rsidR="00AD684B" w:rsidDel="009219A7">
            <w:rPr>
              <w:rFonts w:asciiTheme="minorHAnsi" w:hAnsiTheme="minorHAnsi" w:cstheme="minorHAnsi"/>
              <w:color w:val="404040" w:themeColor="text1" w:themeTint="BF"/>
              <w:szCs w:val="19"/>
              <w:lang w:val="sk-SK"/>
            </w:rPr>
            <w:delText xml:space="preserve">o overovania ŽoNFP </w:delText>
          </w:r>
        </w:del>
      </w:ins>
      <w:r w:rsidRPr="0017594C">
        <w:rPr>
          <w:rFonts w:asciiTheme="minorHAnsi" w:hAnsiTheme="minorHAnsi" w:cstheme="minorHAnsi"/>
          <w:color w:val="404040" w:themeColor="text1" w:themeTint="BF"/>
          <w:szCs w:val="19"/>
          <w:lang w:val="sk-SK"/>
        </w:rPr>
        <w:t xml:space="preserve">. Hodnotiteľ nesmie navyšovať jednotkové ceny, resp. celkový rozpočet ŽoNFP, pri úprave rozpočtu môže jednotkové ceny, resp. rozpočet ŽoNFP iba znižovať o neoprávnené výdavky. Ak hodnotiteľ navrhuje inú zmenu v ŽoNFP (napr. navrhuje zrušenie niektorej aktivity), je povinný jednoznačne uviesť túto zmenu. </w:t>
      </w:r>
      <w:r w:rsidR="00542AEE" w:rsidRPr="0017594C">
        <w:rPr>
          <w:rFonts w:asciiTheme="minorHAnsi" w:hAnsiTheme="minorHAnsi" w:cstheme="minorHAnsi"/>
          <w:color w:val="404040" w:themeColor="text1" w:themeTint="BF"/>
          <w:szCs w:val="19"/>
          <w:lang w:val="sk-SK"/>
        </w:rPr>
        <w:t xml:space="preserve">Uvedené zmeny zaznamenáva do časti hodnotiaceho hárku </w:t>
      </w:r>
      <w:r w:rsidR="00542AEE" w:rsidRPr="00B519B4">
        <w:rPr>
          <w:rFonts w:asciiTheme="minorHAnsi" w:hAnsiTheme="minorHAnsi" w:cstheme="minorHAnsi"/>
          <w:color w:val="404040" w:themeColor="text1" w:themeTint="BF"/>
          <w:szCs w:val="19"/>
          <w:lang w:val="sk-SK"/>
        </w:rPr>
        <w:t>Identifikácia neoprávnených výdavkov.</w:t>
      </w:r>
      <w:r w:rsidR="00542AEE" w:rsidRPr="000B2533">
        <w:rPr>
          <w:rFonts w:asciiTheme="minorHAnsi" w:hAnsiTheme="minorHAnsi" w:cstheme="minorHAnsi"/>
          <w:color w:val="404040" w:themeColor="text1" w:themeTint="BF"/>
          <w:szCs w:val="19"/>
          <w:lang w:val="sk-SK"/>
        </w:rPr>
        <w:t xml:space="preserve"> </w:t>
      </w:r>
      <w:r w:rsidR="00D02E1C" w:rsidRPr="000B2533">
        <w:rPr>
          <w:rFonts w:asciiTheme="minorHAnsi" w:hAnsiTheme="minorHAnsi" w:cstheme="minorHAnsi"/>
          <w:color w:val="404040" w:themeColor="text1" w:themeTint="BF"/>
          <w:szCs w:val="19"/>
          <w:lang w:val="sk-SK"/>
        </w:rPr>
        <w:t>V prípade, ak je</w:t>
      </w:r>
      <w:r w:rsidR="007363BC" w:rsidRPr="000B2533">
        <w:rPr>
          <w:rFonts w:asciiTheme="minorHAnsi" w:hAnsiTheme="minorHAnsi" w:cstheme="minorHAnsi"/>
          <w:color w:val="404040" w:themeColor="text1" w:themeTint="BF"/>
          <w:szCs w:val="19"/>
          <w:lang w:val="sk-SK"/>
        </w:rPr>
        <w:t xml:space="preserve"> potrebné</w:t>
      </w:r>
      <w:r w:rsidR="00D02E1C" w:rsidRPr="000B2533">
        <w:rPr>
          <w:rFonts w:asciiTheme="minorHAnsi" w:hAnsiTheme="minorHAnsi" w:cstheme="minorHAnsi"/>
          <w:color w:val="404040" w:themeColor="text1" w:themeTint="BF"/>
          <w:szCs w:val="19"/>
          <w:lang w:val="sk-SK"/>
        </w:rPr>
        <w:t xml:space="preserve"> do hodnotiaceho hárku uviesť rozsiahlejší text, ktorého vloženie do hodnotiaceho hárku v definovanej štruktúre nie je možné (z dôvodu neprehľadnosti celého dokumentu, technického obmedzenia na strane ITMS2014+), odborný hodnotiteľ k dokumentu podľa inštrukcie zástupcu ITMS2014+ pripojí samostatnú a neoddeliteľnú prílohu obsahujúcu relevantné údaje, s jasným označením časti/častí dokumentu, na ktoré sa príloha vzťahuje.</w:t>
      </w:r>
    </w:p>
    <w:p w14:paraId="01291BF1" w14:textId="77777777" w:rsidR="0059078B" w:rsidRPr="0017594C" w:rsidRDefault="0059078B" w:rsidP="00DD7F94">
      <w:pPr>
        <w:spacing w:line="288" w:lineRule="auto"/>
        <w:jc w:val="both"/>
        <w:rPr>
          <w:szCs w:val="19"/>
          <w:lang w:val="sk-SK"/>
        </w:rPr>
      </w:pPr>
    </w:p>
    <w:p w14:paraId="01291BF2" w14:textId="77777777" w:rsidR="00542AEE" w:rsidRDefault="00542AEE" w:rsidP="00542AEE">
      <w:pPr>
        <w:pStyle w:val="Nadpis2"/>
        <w:jc w:val="both"/>
        <w:rPr>
          <w:lang w:val="sk-SK"/>
        </w:rPr>
      </w:pPr>
      <w:bookmarkStart w:id="71" w:name="_Toc440375106"/>
      <w:r w:rsidRPr="0017594C">
        <w:rPr>
          <w:lang w:val="sk-SK"/>
        </w:rPr>
        <w:t xml:space="preserve">Spôsob vyhodnotenia </w:t>
      </w:r>
      <w:r w:rsidR="008633D8">
        <w:rPr>
          <w:lang w:val="sk-SK"/>
        </w:rPr>
        <w:t xml:space="preserve">hodnotiacich kritérií pre posúdenie súladu s </w:t>
      </w:r>
      <w:r w:rsidRPr="0017594C">
        <w:rPr>
          <w:lang w:val="sk-SK"/>
        </w:rPr>
        <w:t>horizontálny</w:t>
      </w:r>
      <w:r w:rsidR="008633D8">
        <w:rPr>
          <w:lang w:val="sk-SK"/>
        </w:rPr>
        <w:t>mi</w:t>
      </w:r>
      <w:r w:rsidRPr="0017594C">
        <w:rPr>
          <w:lang w:val="sk-SK"/>
        </w:rPr>
        <w:t xml:space="preserve"> princíp</w:t>
      </w:r>
      <w:r w:rsidR="008633D8">
        <w:rPr>
          <w:lang w:val="sk-SK"/>
        </w:rPr>
        <w:t>mi</w:t>
      </w:r>
      <w:bookmarkEnd w:id="71"/>
    </w:p>
    <w:p w14:paraId="01291BF3" w14:textId="77777777" w:rsidR="0059078B" w:rsidRDefault="0059078B" w:rsidP="0059078B">
      <w:pPr>
        <w:pStyle w:val="Nadpis3"/>
        <w:rPr>
          <w:lang w:val="sk-SK"/>
        </w:rPr>
      </w:pPr>
      <w:bookmarkStart w:id="72" w:name="_Toc440375107"/>
      <w:r>
        <w:rPr>
          <w:lang w:val="sk-SK"/>
        </w:rPr>
        <w:t>Vyhodnotenie horizontálneho princípu Udržateľný rozvoj</w:t>
      </w:r>
      <w:bookmarkEnd w:id="72"/>
    </w:p>
    <w:p w14:paraId="140DB1DE"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Predmetom hodnotenia kritéria horizontálneho princípu Udržateľný rozvoj (ďalej len „HP UR“) </w:t>
      </w:r>
      <w:r w:rsidRPr="00D144F6">
        <w:rPr>
          <w:rFonts w:asciiTheme="minorHAnsi" w:hAnsiTheme="minorHAnsi" w:cstheme="minorHAnsi"/>
          <w:b/>
          <w:color w:val="404040" w:themeColor="text1" w:themeTint="BF"/>
          <w:szCs w:val="19"/>
          <w:lang w:val="sk-SK"/>
        </w:rPr>
        <w:t>v národných projektoch</w:t>
      </w:r>
      <w:r w:rsidRPr="00D144F6">
        <w:rPr>
          <w:rFonts w:asciiTheme="minorHAnsi" w:hAnsiTheme="minorHAnsi" w:cstheme="minorHAnsi"/>
          <w:color w:val="404040" w:themeColor="text1" w:themeTint="BF"/>
          <w:szCs w:val="19"/>
          <w:lang w:val="sk-SK"/>
        </w:rPr>
        <w:t xml:space="preserve">: „Súlad projektu z hľadiska schopnosti orgánov verejnej správy realizovať zodpovedné adaptačné procesy na spoločenské zmeny“ je posúdenie súladu aktivít s plnením cieľov Stratégie riadenia ľudských zdrojov v štátnej službe  (ďalej len „stratégia“), ktorej víziou je v roku 2020 dosiahnuť „Vytvorenie profesionálnej štátnej služby, ktorá zabezpečí schopnosť ľudského kapitálu adaptovať sa na všetky zmeny vyplývajúce z nových podmienok ekonomického a spoločenského charakteru v 21. storočí v záujme kvalitne a dôveryhodne slúžiť občanom.“  To nevyhnutne vyžaduje profesionálnu, stabilnú, efektívnu a politicky neutrálnu štátnu službu, modernizáciu verejnej správy, posilnenie horizontálnej a vertikálnej koordinácie a spolupráce naprieč ústrednými orgánmi štátnej správy. Základné sú hodnoty ako integrita, čestnosť a profesionálne správanie, ktoré budú aktívne podporované všetkými procesmi súvisiacimi s riadením ľudských zdrojov v štátnej službe.  </w:t>
      </w:r>
    </w:p>
    <w:p w14:paraId="6C6D3B28"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Zásadné je posúdenie, či projekty prispejú k napĺňaniu  strategického cieľa, ktorým je v prospech občanov orientovaná verejná správa, poskytujúca svoje služby rýchlo, efektívne a kvalitne, v záujme podpory udržateľného rastu, tvorby pracovných miest a sociálnej inklúzie. Projekty musia prispievať k plneniu  systému  opatrení  zakotveného v stratégii aspoň v jednej z oblastí  (inštitucionálne zabezpečenie štátnej služby, koordinácia a plánovanie štátnej služby, získavanie štátnych zamestnancov, hodnotenie kompetencií štátnych zamestnancov, odmeňovanie štátnych zamestnancov, vzdelávanie štátnych zamestnancov,  líderstvo v štátnej službe, mobilita, kariérny rast a zúčtovateľnosť štátnych zamestnancov, zber a analýza informácií ako základ riadenia procesov vrátane spoločného IT riešenia ako nástroja na riadenie ľudských zdrojov). Projekty by mali prispievať napr. k:</w:t>
      </w:r>
    </w:p>
    <w:p w14:paraId="35835F80"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podpore inteligentného, udržateľného a inkluzívneho rastu, prostredníctvom nákladovo-efektívnej modernizácie verejnej správy,</w:t>
      </w:r>
    </w:p>
    <w:p w14:paraId="0BF36F9E"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konsolidácii nákladov a verejných financií, dosiahnutiu udržateľnosti verejnej správy prostredníctvom optimalizácie správy systémov a zdrojov (vrátane ľudských zdrojov a spravovaného majetku), </w:t>
      </w:r>
    </w:p>
    <w:p w14:paraId="150DCA21"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lastRenderedPageBreak/>
        <w:t>•</w:t>
      </w:r>
      <w:r w:rsidRPr="00D144F6">
        <w:rPr>
          <w:rFonts w:asciiTheme="minorHAnsi" w:hAnsiTheme="minorHAnsi" w:cstheme="minorHAnsi"/>
          <w:color w:val="404040" w:themeColor="text1" w:themeTint="BF"/>
          <w:szCs w:val="19"/>
          <w:lang w:val="sk-SK"/>
        </w:rPr>
        <w:tab/>
        <w:t>zvýšeniu kvality a efektivity služieb, ich systematickému rozvoju vo všetkých segmentoch verejnej správy prostredníctvom posilnenia analytických kapacít a realizáciou systémových zmien,</w:t>
      </w:r>
    </w:p>
    <w:p w14:paraId="4D1023A3" w14:textId="74BDD425" w:rsidR="00611368" w:rsidRPr="00D144F6" w:rsidRDefault="00611368" w:rsidP="00611368">
      <w:pPr>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optimalizácii a elektronizácii služieb verejnej správy,</w:t>
      </w:r>
    </w:p>
    <w:p w14:paraId="7F340146" w14:textId="714E5CEB" w:rsidR="00611368" w:rsidRPr="00D144F6" w:rsidRDefault="00611368" w:rsidP="00611368">
      <w:pPr>
        <w:tabs>
          <w:tab w:val="left" w:pos="1276"/>
        </w:tabs>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       zvýšeniu transparentnosti činností a rozhodnutí verejnej správy, </w:t>
      </w:r>
    </w:p>
    <w:p w14:paraId="0921CB33"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postupnému zavedeniu systému strategického plánovania a riadenia v štátnej správe, posilneniu tvorby a koordinácie politík a podpore zriadenia a rozvoju analytických kapacít v ústrednej štátnej správe, </w:t>
      </w:r>
    </w:p>
    <w:p w14:paraId="707D253D"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modernizácii riadenia ľudských zdrojov v štátnej správe, vybudovaniu profesionálnej, výkonnej a stabilnej štátnej služby,</w:t>
      </w:r>
    </w:p>
    <w:p w14:paraId="0C0A7A77"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transparentnej a merateľnej realizácii výkonu služieb verejnej správy vo vzťahu k  vynaloženým verejným zdrojom,</w:t>
      </w:r>
    </w:p>
    <w:p w14:paraId="0908F0E3" w14:textId="34EC44D9"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posilneniu participácie sociálnych partnerov, ekonomických partnerov a občianskej spoločnosti na tvorbe politík a rozvoji služieb.</w:t>
      </w:r>
    </w:p>
    <w:p w14:paraId="589F216E"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p>
    <w:p w14:paraId="370DFD25" w14:textId="6ED375C1"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b/>
          <w:color w:val="404040" w:themeColor="text1" w:themeTint="BF"/>
          <w:szCs w:val="19"/>
          <w:lang w:val="sk-SK"/>
        </w:rPr>
        <w:t>V</w:t>
      </w:r>
      <w:r w:rsidR="00F9413F" w:rsidRPr="00D144F6">
        <w:rPr>
          <w:rFonts w:asciiTheme="minorHAnsi" w:hAnsiTheme="minorHAnsi" w:cstheme="minorHAnsi"/>
          <w:b/>
          <w:color w:val="404040" w:themeColor="text1" w:themeTint="BF"/>
          <w:szCs w:val="19"/>
          <w:lang w:val="sk-SK"/>
        </w:rPr>
        <w:t> </w:t>
      </w:r>
      <w:r w:rsidRPr="00D144F6">
        <w:rPr>
          <w:rFonts w:asciiTheme="minorHAnsi" w:hAnsiTheme="minorHAnsi" w:cstheme="minorHAnsi"/>
          <w:b/>
          <w:color w:val="404040" w:themeColor="text1" w:themeTint="BF"/>
          <w:szCs w:val="19"/>
          <w:lang w:val="sk-SK"/>
        </w:rPr>
        <w:t>dopytov</w:t>
      </w:r>
      <w:r w:rsidR="00F9413F" w:rsidRPr="00D144F6">
        <w:rPr>
          <w:rFonts w:asciiTheme="minorHAnsi" w:hAnsiTheme="minorHAnsi" w:cstheme="minorHAnsi"/>
          <w:b/>
          <w:color w:val="404040" w:themeColor="text1" w:themeTint="BF"/>
          <w:szCs w:val="19"/>
          <w:lang w:val="sk-SK"/>
        </w:rPr>
        <w:t>o – orientovaných</w:t>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 projektoch sa skúma prínos k trom pilierom - špecifickým cieľom HP UR a ich čiastkovým cieľom, t. j. k:  </w:t>
      </w:r>
    </w:p>
    <w:p w14:paraId="2EB555A0"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 posilneniu ekonomického aspektu rozvoja a jeho čiastkovým cieľom: </w:t>
      </w:r>
    </w:p>
    <w:p w14:paraId="7DA2A527" w14:textId="16385ECA" w:rsidR="00611368" w:rsidRPr="00D144F6" w:rsidRDefault="00611368" w:rsidP="0056143C">
      <w:pPr>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56143C"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posilnenie výskumu, technologického rozvoja a inovácií; </w:t>
      </w:r>
    </w:p>
    <w:p w14:paraId="63A6B4B0" w14:textId="77777777" w:rsidR="00611368" w:rsidRPr="00D144F6" w:rsidRDefault="00611368" w:rsidP="0056143C">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zlepšenie prístupu k informáciám a komunikačným technológiám a zlepšenie ich využívania a kvality; zvýšenie konkurencieschopnosti malých a stredných podnikov; </w:t>
      </w:r>
    </w:p>
    <w:p w14:paraId="0D6EB6F5" w14:textId="376C2D41" w:rsidR="00611368" w:rsidRPr="00D144F6" w:rsidRDefault="00611368" w:rsidP="0056143C">
      <w:pPr>
        <w:tabs>
          <w:tab w:val="left" w:pos="1276"/>
        </w:tabs>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56143C"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investovanie do vzdelávania, zručností a celoživotného vzdelávania; posilnenie inštitucionálnych kapacít a efektivity verejnej správy;</w:t>
      </w:r>
    </w:p>
    <w:p w14:paraId="6B6D8182"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 posilneniu environmentálneho aspektu rozvoja a jeho čiastkovým cieľom: </w:t>
      </w:r>
    </w:p>
    <w:p w14:paraId="630E5462" w14:textId="77777777" w:rsidR="00611368" w:rsidRPr="00D144F6" w:rsidRDefault="00611368" w:rsidP="0056143C">
      <w:pPr>
        <w:spacing w:line="288" w:lineRule="auto"/>
        <w:ind w:left="567" w:firstLine="142"/>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podpora prechodu na nízkouhlíkové hospodárstvo vo všetkých sektoroch; </w:t>
      </w:r>
    </w:p>
    <w:p w14:paraId="37C80CB1" w14:textId="77777777" w:rsidR="00611368" w:rsidRPr="00D144F6" w:rsidRDefault="00611368" w:rsidP="0056143C">
      <w:pPr>
        <w:spacing w:line="288" w:lineRule="auto"/>
        <w:ind w:left="567" w:firstLine="142"/>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podpora prispôsobovania sa zmenám klímy, predchádzanie a riadenie rizika; </w:t>
      </w:r>
    </w:p>
    <w:p w14:paraId="109BBB05" w14:textId="77777777" w:rsidR="00611368" w:rsidRPr="00D144F6" w:rsidRDefault="00611368" w:rsidP="0056143C">
      <w:pPr>
        <w:spacing w:line="288" w:lineRule="auto"/>
        <w:ind w:left="567" w:firstLine="142"/>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ochrana životného prostredia a podpora efektívneho využívania zdrojov; </w:t>
      </w:r>
    </w:p>
    <w:p w14:paraId="416264B1" w14:textId="77777777" w:rsidR="00611368" w:rsidRPr="00D144F6" w:rsidRDefault="00611368" w:rsidP="0056143C">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podpora udržateľnej dopravy a odstraňovanie prekážok v kľúčových sieťových infraštruktúrach;</w:t>
      </w:r>
    </w:p>
    <w:p w14:paraId="76BDA4C7"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posilneniu inkluzívneho aspektu rozvoja a jeho čiastkovým cieľom: </w:t>
      </w:r>
    </w:p>
    <w:p w14:paraId="64675543" w14:textId="4F68BA21" w:rsidR="00611368" w:rsidRPr="00D144F6" w:rsidRDefault="00611368" w:rsidP="00F9413F">
      <w:pPr>
        <w:spacing w:line="288" w:lineRule="auto"/>
        <w:ind w:left="1134" w:hanging="708"/>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ab/>
        <w:t xml:space="preserve">podpora zamestnanosti a mobility pracovnej sily; </w:t>
      </w:r>
    </w:p>
    <w:p w14:paraId="6B3EC5A0" w14:textId="77777777" w:rsidR="00611368" w:rsidRPr="00D144F6" w:rsidRDefault="00611368" w:rsidP="00F9413F">
      <w:pPr>
        <w:spacing w:line="288" w:lineRule="auto"/>
        <w:ind w:left="1134" w:hanging="708"/>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podpora sociálneho začlenenia a boj proti chudobe.</w:t>
      </w:r>
    </w:p>
    <w:p w14:paraId="6230869B"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Vzhľadom na zameranie OP EVS sa v žiadostiach o NFP spravidla bude vyskytovať cieľ HP UR “posilnenie inštitucionálnych kapacít a efektivity verejnej správy” (príp. aj s doplnením “na regionálnej a miestnej úrovni”), ktorý prispieva hlavne k ekonomickému pilieru HP UR. Podľa slovného popisu uvedeného v žiadosti o NFP a jej prílohách však môže hodnotiteľ slovne identifikovať príspevok aj k iným špecifickým a čiastkovým cieľom HP UR. </w:t>
      </w:r>
    </w:p>
    <w:p w14:paraId="7AA8CF55"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Pri hodnotení súladu žiadostí o NFP na národné projekty aj dopytové projekty OP EVS s HP UR je potrebné, aby hodnotiteľ v žiadosti o NFP preskúmal najmä:</w:t>
      </w:r>
    </w:p>
    <w:p w14:paraId="3926E6B7" w14:textId="77777777"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5 Identifikácia príspevku k princípu Udržateľný rozvoj, či sú vyplnené relevantné ciele HP UR v nadväznosti na vybrané typy aktivít  (rozhodujúce pre potvrdenie súladu s HP UR), </w:t>
      </w:r>
    </w:p>
    <w:p w14:paraId="246DD79E" w14:textId="77777777"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10.2 ukazovatele: výber ukazovateľa HP UR;  nie je síce podmienkou pre uznanie súladu s HP UR, výber ukazovateľa však zvýrazňuje príspevok k HP UR, </w:t>
      </w:r>
    </w:p>
    <w:p w14:paraId="24F599C6" w14:textId="77777777" w:rsidR="00611368" w:rsidRPr="00D144F6" w:rsidRDefault="00611368" w:rsidP="00F9413F">
      <w:pPr>
        <w:spacing w:line="288" w:lineRule="auto"/>
        <w:ind w:left="426" w:firstLine="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ale aj </w:t>
      </w:r>
    </w:p>
    <w:p w14:paraId="7D18FE71" w14:textId="7F589F4D" w:rsidR="00611368" w:rsidRPr="00D144F6" w:rsidRDefault="00611368" w:rsidP="00F9413F">
      <w:pPr>
        <w:spacing w:line="288" w:lineRule="auto"/>
        <w:ind w:firstLine="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časť 7 Popis projektu,</w:t>
      </w:r>
    </w:p>
    <w:p w14:paraId="42E63A20" w14:textId="409D78AD"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12 verejné obstarávanie: identifikácia zeleného verejného obstarávania; nie je síce nevyhnutná pre uznanie súladu s HP UR,  jeho využitie však výrazne podčiarkuje príspevok k HP UR, </w:t>
      </w:r>
    </w:p>
    <w:p w14:paraId="1550A7E2" w14:textId="358BE361" w:rsidR="00611368" w:rsidRPr="00D144F6" w:rsidRDefault="00611368" w:rsidP="00F9413F">
      <w:pPr>
        <w:spacing w:line="288" w:lineRule="auto"/>
        <w:ind w:firstLine="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príloha ŽoNFP Opis projektu. </w:t>
      </w:r>
    </w:p>
    <w:p w14:paraId="529ED2BC" w14:textId="77777777" w:rsidR="00F9413F"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Ak odborný hodnotiteľ uvažuje o zmene v žiadosti o NFP (napr. zrušenie niektorej aktivity), je nevyhnutné, aby zároveň zvážil možný negatívny dopad zmeny na napĺňanie cieľov HP UR.</w:t>
      </w:r>
    </w:p>
    <w:p w14:paraId="01291C07" w14:textId="70D05062"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 </w:t>
      </w:r>
    </w:p>
    <w:p w14:paraId="01291C08" w14:textId="77777777" w:rsidR="0059078B" w:rsidRPr="00A2030D" w:rsidRDefault="0059078B" w:rsidP="0059078B">
      <w:pPr>
        <w:jc w:val="both"/>
        <w:rPr>
          <w:szCs w:val="19"/>
          <w:lang w:val="sk-SK"/>
        </w:rPr>
      </w:pPr>
    </w:p>
    <w:p w14:paraId="01291C09" w14:textId="43D739E8" w:rsidR="0059078B" w:rsidRPr="00073B75" w:rsidRDefault="0059078B" w:rsidP="0059078B">
      <w:pPr>
        <w:pStyle w:val="Nadpis3"/>
        <w:rPr>
          <w:lang w:val="sk-SK"/>
        </w:rPr>
      </w:pPr>
      <w:bookmarkStart w:id="73" w:name="_Toc440375108"/>
      <w:r w:rsidRPr="00073B75">
        <w:rPr>
          <w:lang w:val="sk-SK"/>
        </w:rPr>
        <w:lastRenderedPageBreak/>
        <w:t>Vyhodnotenie horizontáln</w:t>
      </w:r>
      <w:r w:rsidR="00692AA3" w:rsidRPr="00073B75">
        <w:rPr>
          <w:lang w:val="sk-SK"/>
        </w:rPr>
        <w:t>ych</w:t>
      </w:r>
      <w:r w:rsidRPr="00073B75">
        <w:rPr>
          <w:lang w:val="sk-SK"/>
        </w:rPr>
        <w:t xml:space="preserve"> princíp</w:t>
      </w:r>
      <w:r w:rsidR="00692AA3" w:rsidRPr="00073B75">
        <w:rPr>
          <w:lang w:val="sk-SK"/>
        </w:rPr>
        <w:t>ov</w:t>
      </w:r>
      <w:r w:rsidRPr="00073B75">
        <w:rPr>
          <w:lang w:val="sk-SK"/>
        </w:rPr>
        <w:t xml:space="preserve"> Rovnosť muž</w:t>
      </w:r>
      <w:r w:rsidR="00905CC7" w:rsidRPr="00073B75">
        <w:rPr>
          <w:lang w:val="sk-SK"/>
        </w:rPr>
        <w:t>ov</w:t>
      </w:r>
      <w:r w:rsidR="005D6CEE">
        <w:rPr>
          <w:lang w:val="sk-SK"/>
        </w:rPr>
        <w:t xml:space="preserve"> </w:t>
      </w:r>
      <w:r w:rsidRPr="00073B75">
        <w:rPr>
          <w:lang w:val="sk-SK"/>
        </w:rPr>
        <w:t>a </w:t>
      </w:r>
      <w:r w:rsidR="00905CC7" w:rsidRPr="00073B75">
        <w:rPr>
          <w:lang w:val="sk-SK"/>
        </w:rPr>
        <w:t xml:space="preserve">žien </w:t>
      </w:r>
      <w:r w:rsidRPr="00073B75">
        <w:rPr>
          <w:lang w:val="sk-SK"/>
        </w:rPr>
        <w:t>a </w:t>
      </w:r>
      <w:r w:rsidR="00905CC7" w:rsidRPr="00073B75">
        <w:rPr>
          <w:lang w:val="sk-SK"/>
        </w:rPr>
        <w:t>N</w:t>
      </w:r>
      <w:r w:rsidRPr="00073B75">
        <w:rPr>
          <w:lang w:val="sk-SK"/>
        </w:rPr>
        <w:t>ediskriminácia</w:t>
      </w:r>
      <w:bookmarkEnd w:id="73"/>
    </w:p>
    <w:p w14:paraId="01291C0A" w14:textId="77777777" w:rsidR="00B70140" w:rsidRPr="00DD7F94" w:rsidRDefault="00B70140" w:rsidP="00073B75">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073B75">
        <w:rPr>
          <w:rFonts w:asciiTheme="minorHAnsi" w:hAnsiTheme="minorHAnsi" w:cstheme="minorHAnsi"/>
          <w:color w:val="404040" w:themeColor="text1" w:themeTint="BF"/>
          <w:sz w:val="19"/>
          <w:szCs w:val="19"/>
          <w:u w:val="single"/>
          <w:lang w:val="sk-SK"/>
        </w:rPr>
        <w:t>Predmetom hodnotenia kritéria HP Rovnosť mužov a žien a HP Nediskriminácia</w:t>
      </w:r>
      <w:r w:rsidRPr="00073B75">
        <w:rPr>
          <w:rFonts w:asciiTheme="minorHAnsi" w:hAnsiTheme="minorHAnsi" w:cstheme="minorHAnsi"/>
          <w:color w:val="404040" w:themeColor="text1" w:themeTint="BF"/>
          <w:sz w:val="19"/>
          <w:szCs w:val="19"/>
          <w:lang w:val="sk-SK"/>
        </w:rPr>
        <w:t>: „Posúdenie súladu projektu s cieľmi HP rovnosť medzi mužmi a ženami a nediskriminácia“ je posúdenie súladu projektu s Celoštátnou stratégiou rodovej rovnosti a dodržiavaním zásad, ktoré vychádzajú z čl. 3 Dohovoru OSN pre osoby so zdravotným postihnutím - k odstráneniu rodových rozdielov, zvyšovaniu zamestnanosti cieľových skupín HP RMŽ a ND</w:t>
      </w:r>
      <w:r w:rsidRPr="00DD7F94">
        <w:rPr>
          <w:rFonts w:asciiTheme="minorHAnsi" w:eastAsia="Calibri" w:hAnsiTheme="minorHAnsi" w:cstheme="minorHAnsi"/>
          <w:color w:val="404040" w:themeColor="text1" w:themeTint="BF"/>
          <w:sz w:val="19"/>
          <w:szCs w:val="19"/>
          <w:u w:color="000000"/>
          <w:bdr w:val="nil"/>
          <w:lang w:val="sk-SK"/>
        </w:rPr>
        <w:t>.</w:t>
      </w:r>
    </w:p>
    <w:p w14:paraId="01291C0B" w14:textId="77777777" w:rsidR="00B70140" w:rsidRPr="00DD7F94" w:rsidRDefault="00B70140" w:rsidP="001A7FF9">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Dohovor OSN o právach osôb so zdravotným postihnutím sa zakladá na nasledujúcich zásadách:</w:t>
      </w:r>
    </w:p>
    <w:p w14:paraId="01291C0C" w14:textId="77777777" w:rsidR="00B70140" w:rsidRPr="00DD7F94" w:rsidRDefault="00B70140">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(a) rešpektovanie prirodzenej dôstojnosti, osobnej nezávislosti, vrátane slobody voľby, a samostatnosti osôb;</w:t>
      </w:r>
    </w:p>
    <w:p w14:paraId="01291C0D"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(b) nediskriminácia;</w:t>
      </w:r>
    </w:p>
    <w:p w14:paraId="01291C0E"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(c) plné a účinné zapojenie sa a začlenenie do spoločnosti;</w:t>
      </w:r>
    </w:p>
    <w:p w14:paraId="01291C0F"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 rešpektovanie odlišnosti a prijímania osôb so zdravotným postihnutím ako súčasti ľudskej rozmanitosti a prirodzenosti;</w:t>
      </w:r>
    </w:p>
    <w:p w14:paraId="01291C10"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(e) rovnosť príležitostí;</w:t>
      </w:r>
    </w:p>
    <w:p w14:paraId="01291C11"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(f) prístupnosť;</w:t>
      </w:r>
    </w:p>
    <w:p w14:paraId="01291C12"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(g) rovnosť medzi mužmi a ženami;</w:t>
      </w:r>
    </w:p>
    <w:p w14:paraId="01291C13"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(h) rešpektovanie rozvíjajúcich sa schopností detí so zdravotným postihnutím a rešpektovanie práva detí so zdravotným postihnutím na zachovanie vlastnej identity.</w:t>
      </w:r>
    </w:p>
    <w:p w14:paraId="01291C14"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 cieľmi HP je zásadné</w:t>
      </w:r>
      <w:r w:rsidRPr="00073B75">
        <w:rPr>
          <w:rFonts w:asciiTheme="minorHAnsi" w:hAnsiTheme="minorHAnsi" w:cstheme="minorHAnsi"/>
          <w:color w:val="404040" w:themeColor="text1" w:themeTint="BF"/>
          <w:szCs w:val="19"/>
          <w:lang w:val="sk-SK"/>
        </w:rPr>
        <w:t xml:space="preserve"> posúdenie hlavných cieľov pre HP Rovnosti mužov a žien (v závislosti od fondu EÚ):</w:t>
      </w:r>
    </w:p>
    <w:p w14:paraId="01291C15" w14:textId="77777777" w:rsidR="00B70140" w:rsidRPr="001A7FF9" w:rsidRDefault="00B70140" w:rsidP="00DD7F94">
      <w:pPr>
        <w:pStyle w:val="Odsekzoznamu"/>
        <w:numPr>
          <w:ilvl w:val="0"/>
          <w:numId w:val="18"/>
        </w:numPr>
        <w:spacing w:before="120" w:after="120" w:line="288" w:lineRule="auto"/>
        <w:jc w:val="both"/>
        <w:rPr>
          <w:rFonts w:asciiTheme="minorHAnsi" w:hAnsiTheme="minorHAnsi" w:cstheme="minorHAnsi"/>
          <w:szCs w:val="19"/>
          <w:lang w:val="sk-SK"/>
        </w:rPr>
      </w:pPr>
      <w:r w:rsidRPr="001A7FF9">
        <w:rPr>
          <w:rFonts w:asciiTheme="minorHAnsi" w:hAnsiTheme="minorHAnsi" w:cstheme="minorHAnsi"/>
          <w:b/>
          <w:szCs w:val="19"/>
          <w:lang w:val="sk-SK"/>
        </w:rPr>
        <w:t xml:space="preserve">zabezpečiť rovnosť mužov a žien na trhu práce a v príprave naň </w:t>
      </w:r>
    </w:p>
    <w:p w14:paraId="01291C16"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r w:rsidRPr="00A2030D">
        <w:rPr>
          <w:rFonts w:asciiTheme="minorHAnsi" w:hAnsiTheme="minorHAnsi" w:cstheme="minorHAnsi"/>
          <w:szCs w:val="19"/>
          <w:lang w:val="sk-SK"/>
        </w:rPr>
        <w:t xml:space="preserve">zníženie horizontálnej a vertikálnej rodovej segregácie v odvetviach hospodárstva </w:t>
      </w:r>
      <w:r w:rsidRPr="00582116">
        <w:rPr>
          <w:rFonts w:asciiTheme="minorHAnsi" w:hAnsiTheme="minorHAnsi" w:cstheme="minorHAnsi"/>
          <w:szCs w:val="19"/>
          <w:lang w:val="sk-SK"/>
        </w:rPr>
        <w:t>a hlavných cieľov pre HP Nediskriminácia:</w:t>
      </w:r>
    </w:p>
    <w:p w14:paraId="01291C17"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b/>
          <w:szCs w:val="19"/>
          <w:lang w:val="sk-SK"/>
        </w:rPr>
      </w:pPr>
      <w:r w:rsidRPr="00582116">
        <w:rPr>
          <w:rFonts w:asciiTheme="minorHAnsi" w:hAnsiTheme="minorHAnsi" w:cstheme="minorHAnsi"/>
          <w:b/>
          <w:szCs w:val="19"/>
          <w:lang w:val="sk-SK"/>
        </w:rPr>
        <w:t xml:space="preserve">zabezpečiť rovnosť príležitostí na trhu práce a v príprave naň </w:t>
      </w:r>
    </w:p>
    <w:p w14:paraId="01291C18"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szCs w:val="19"/>
          <w:lang w:val="sk-SK"/>
        </w:rPr>
      </w:pPr>
      <w:r w:rsidRPr="00582116">
        <w:rPr>
          <w:rFonts w:asciiTheme="minorHAnsi" w:hAnsiTheme="minorHAnsi" w:cstheme="minorHAnsi"/>
          <w:b/>
          <w:szCs w:val="19"/>
          <w:lang w:val="sk-SK"/>
        </w:rPr>
        <w:t xml:space="preserve">zabezpečiť rovnosť príležitostí v prístupe a využívaní infraštruktúry a služieb, </w:t>
      </w:r>
      <w:r w:rsidRPr="00582116">
        <w:rPr>
          <w:rFonts w:asciiTheme="minorHAnsi" w:hAnsiTheme="minorHAnsi" w:cstheme="minorHAnsi"/>
          <w:szCs w:val="19"/>
          <w:lang w:val="sk-SK"/>
        </w:rPr>
        <w:t>dostupnosť fyzického prostredia, dopravy a verejných služieb obyvateľom s obmedzenou mobilitou a orientáciou</w:t>
      </w:r>
      <w:r w:rsidRPr="00073B75">
        <w:rPr>
          <w:rFonts w:asciiTheme="minorHAnsi" w:hAnsiTheme="minorHAnsi" w:cstheme="minorHAnsi"/>
          <w:i/>
          <w:color w:val="FF0000"/>
          <w:szCs w:val="19"/>
          <w:lang w:val="sk-SK"/>
        </w:rPr>
        <w:t>.</w:t>
      </w:r>
    </w:p>
    <w:p w14:paraId="01291C19"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p>
    <w:p w14:paraId="01291C1A"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Hodnotiteľ určí súlad projektu s cieľmi HP Rovnosť mužov a žien a Nediskriminácia vylučovacou formou.</w:t>
      </w:r>
    </w:p>
    <w:p w14:paraId="01291C1B"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Vylučujúce hodnotiace kritériá sú vyhodnocované iba možnosťou áno alebo možnosťou nie. Udelenie možnosti ,,nie“ pri vylučujúcom kritériu znamená automaticky nesplnenie kritérií pre výber projektov a neschválenie ŽoNFP. </w:t>
      </w:r>
    </w:p>
    <w:p w14:paraId="01291C1C" w14:textId="77777777" w:rsidR="00B70140" w:rsidRPr="00DD7F94" w:rsidRDefault="00B70140" w:rsidP="00DD7F94">
      <w:pPr>
        <w:pStyle w:val="tltabuky2"/>
        <w:widowControl w:val="0"/>
        <w:spacing w:before="120" w:after="120" w:line="288" w:lineRule="auto"/>
        <w:ind w:left="709"/>
        <w:rPr>
          <w:rFonts w:asciiTheme="minorHAnsi" w:hAnsiTheme="minorHAnsi" w:cstheme="minorHAnsi"/>
          <w:color w:val="404040" w:themeColor="text1" w:themeTint="BF"/>
          <w:sz w:val="19"/>
          <w:szCs w:val="19"/>
          <w:lang w:val="sk-SK"/>
        </w:rPr>
      </w:pPr>
      <w:r w:rsidRPr="00073B75">
        <w:rPr>
          <w:rFonts w:asciiTheme="minorHAnsi" w:eastAsia="Times New Roman" w:hAnsiTheme="minorHAnsi" w:cstheme="minorHAnsi"/>
          <w:b/>
          <w:color w:val="404040" w:themeColor="text1" w:themeTint="BF"/>
          <w:sz w:val="19"/>
          <w:szCs w:val="19"/>
          <w:lang w:val="sk-SK"/>
        </w:rPr>
        <w:t>Áno</w:t>
      </w:r>
      <w:r w:rsidRPr="00073B75">
        <w:rPr>
          <w:rFonts w:asciiTheme="minorHAnsi" w:eastAsia="Times New Roman" w:hAnsiTheme="minorHAnsi" w:cstheme="minorHAnsi"/>
          <w:color w:val="404040" w:themeColor="text1" w:themeTint="BF"/>
          <w:sz w:val="19"/>
          <w:szCs w:val="19"/>
          <w:lang w:val="sk-SK"/>
        </w:rPr>
        <w:t xml:space="preserve"> (1) – aktivity projektu sú v súlade s</w:t>
      </w:r>
      <w:r w:rsidRPr="00073B75">
        <w:rPr>
          <w:rFonts w:asciiTheme="minorHAnsi" w:hAnsiTheme="minorHAnsi" w:cstheme="minorHAnsi"/>
          <w:color w:val="404040" w:themeColor="text1" w:themeTint="BF"/>
          <w:sz w:val="19"/>
          <w:szCs w:val="19"/>
          <w:lang w:val="sk-SK"/>
        </w:rPr>
        <w:t> cieľmi HP RMŽ a ND</w:t>
      </w:r>
    </w:p>
    <w:p w14:paraId="01291C1D" w14:textId="77777777" w:rsidR="00B70140" w:rsidRPr="00DD7F94" w:rsidRDefault="00B70140" w:rsidP="001A7FF9">
      <w:pPr>
        <w:pStyle w:val="Default"/>
        <w:spacing w:before="120" w:after="120" w:line="288" w:lineRule="auto"/>
        <w:ind w:left="709"/>
        <w:jc w:val="both"/>
        <w:rPr>
          <w:rFonts w:asciiTheme="minorHAnsi" w:hAnsiTheme="minorHAnsi" w:cstheme="minorHAnsi"/>
          <w:sz w:val="19"/>
          <w:szCs w:val="19"/>
          <w:lang w:val="sk-SK"/>
        </w:rPr>
      </w:pPr>
      <w:r w:rsidRPr="00073B75">
        <w:rPr>
          <w:rFonts w:asciiTheme="minorHAnsi" w:hAnsiTheme="minorHAnsi" w:cstheme="minorHAnsi"/>
          <w:b/>
          <w:color w:val="404040" w:themeColor="text1" w:themeTint="BF"/>
          <w:sz w:val="19"/>
          <w:szCs w:val="19"/>
          <w:lang w:val="sk-SK"/>
        </w:rPr>
        <w:t>Nie</w:t>
      </w:r>
      <w:r w:rsidRPr="00073B75">
        <w:rPr>
          <w:rFonts w:asciiTheme="minorHAnsi" w:hAnsiTheme="minorHAnsi" w:cstheme="minorHAnsi"/>
          <w:color w:val="404040" w:themeColor="text1" w:themeTint="BF"/>
          <w:sz w:val="19"/>
          <w:szCs w:val="19"/>
          <w:lang w:val="sk-SK"/>
        </w:rPr>
        <w:t xml:space="preserve"> (0) – aktivity projektu nie sú v súlade s cieľmi HP RMŽ a</w:t>
      </w:r>
      <w:r w:rsidRPr="00DD7F94">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ND</w:t>
      </w:r>
      <w:r w:rsidRPr="00DD7F94">
        <w:rPr>
          <w:rFonts w:asciiTheme="minorHAnsi" w:hAnsiTheme="minorHAnsi" w:cstheme="minorHAnsi"/>
          <w:color w:val="404040" w:themeColor="text1" w:themeTint="BF"/>
          <w:sz w:val="19"/>
          <w:szCs w:val="19"/>
          <w:lang w:val="sk-SK"/>
        </w:rPr>
        <w:t xml:space="preserve"> – </w:t>
      </w:r>
      <w:r w:rsidRPr="00DD7F94">
        <w:rPr>
          <w:rFonts w:asciiTheme="minorHAnsi" w:hAnsiTheme="minorHAnsi" w:cstheme="minorHAnsi"/>
          <w:b/>
          <w:color w:val="000000" w:themeColor="text1"/>
          <w:sz w:val="19"/>
          <w:szCs w:val="19"/>
          <w:u w:val="single"/>
          <w:lang w:val="sk-SK"/>
        </w:rPr>
        <w:t xml:space="preserve">ŽoNFP obsahuje aktivity, ktoré </w:t>
      </w:r>
      <w:r w:rsidRPr="00DD7F94">
        <w:rPr>
          <w:rFonts w:asciiTheme="minorHAnsi" w:hAnsiTheme="minorHAnsi" w:cstheme="minorHAnsi"/>
          <w:color w:val="000000" w:themeColor="text1"/>
          <w:sz w:val="19"/>
          <w:szCs w:val="19"/>
          <w:u w:val="single"/>
          <w:lang w:val="sk-SK"/>
        </w:rPr>
        <w:t>porušujú princíp rovnakého zaobchádzania v prístupe k zamestnaniu, sociálnemu zabezpečeniu, tovarom a službám, vzdelaniu, zdravotným službám a bývaniu. Za diskrimináciu sa pritom nepovažujú aktivity s charakterom dočasných vyrovnávacích opatrení, ktorých cieľom je vyrovnávanie existujúcich nerovností.</w:t>
      </w:r>
    </w:p>
    <w:p w14:paraId="01291C1E" w14:textId="77777777" w:rsidR="00B70140" w:rsidRPr="00073B75" w:rsidRDefault="00B70140" w:rsidP="001A7FF9">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 hodnotení týchto HP je potrebné, aby hodnotiteľ odsledoval:</w:t>
      </w:r>
    </w:p>
    <w:p w14:paraId="01291C1F" w14:textId="77777777" w:rsidR="00B70140" w:rsidRPr="00073B75" w:rsidRDefault="00B70140">
      <w:pPr>
        <w:pStyle w:val="Default"/>
        <w:numPr>
          <w:ilvl w:val="0"/>
          <w:numId w:val="15"/>
        </w:numPr>
        <w:spacing w:before="120" w:after="120" w:line="288" w:lineRule="auto"/>
        <w:ind w:left="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5 Identifikácia príspevku k princípu podpory mužov a žien a nediskriminácia v ŽoNFP, resp. či je </w:t>
      </w:r>
      <w:r w:rsidRPr="00073B75">
        <w:rPr>
          <w:rFonts w:asciiTheme="minorHAnsi" w:hAnsiTheme="minorHAnsi" w:cstheme="minorHAnsi"/>
          <w:b/>
          <w:color w:val="404040" w:themeColor="text1" w:themeTint="BF"/>
          <w:sz w:val="19"/>
          <w:szCs w:val="19"/>
          <w:lang w:val="sk-SK"/>
        </w:rPr>
        <w:t>projekt</w:t>
      </w:r>
      <w:r w:rsidRPr="00073B75">
        <w:rPr>
          <w:rFonts w:asciiTheme="minorHAnsi" w:hAnsiTheme="minorHAnsi" w:cstheme="minorHAnsi"/>
          <w:color w:val="404040" w:themeColor="text1" w:themeTint="BF"/>
          <w:sz w:val="19"/>
          <w:szCs w:val="19"/>
          <w:lang w:val="sk-SK"/>
        </w:rPr>
        <w:t xml:space="preserve">: </w:t>
      </w:r>
    </w:p>
    <w:p w14:paraId="01291C20"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priamo zameraný na znevýhodnené skupiny (v prípade projektov spolufinancovaných z prostiedkov ESF)</w:t>
      </w:r>
    </w:p>
    <w:p w14:paraId="01291C21" w14:textId="77777777" w:rsidR="00B70140" w:rsidRPr="001A7FF9"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1A7FF9">
        <w:rPr>
          <w:rFonts w:asciiTheme="minorHAnsi" w:hAnsiTheme="minorHAnsi" w:cstheme="minorHAnsi"/>
          <w:color w:val="404040" w:themeColor="text1" w:themeTint="BF"/>
          <w:sz w:val="19"/>
          <w:szCs w:val="19"/>
          <w:lang w:val="sk-SK"/>
        </w:rPr>
        <w:lastRenderedPageBreak/>
        <w:t xml:space="preserve">v súlade s princípom podpory HP Rovnosti mužov a žien, </w:t>
      </w:r>
    </w:p>
    <w:p w14:paraId="01291C22"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u w:val="single"/>
          <w:lang w:val="sk-SK"/>
        </w:rPr>
      </w:pPr>
      <w:r w:rsidRPr="00073B75">
        <w:rPr>
          <w:rFonts w:asciiTheme="minorHAnsi" w:hAnsiTheme="minorHAnsi" w:cstheme="minorHAnsi"/>
          <w:color w:val="404040" w:themeColor="text1" w:themeTint="BF"/>
          <w:sz w:val="19"/>
          <w:szCs w:val="19"/>
          <w:lang w:val="sk-SK"/>
        </w:rPr>
        <w:t>v súlade s HP Nediskriminácia</w:t>
      </w:r>
    </w:p>
    <w:p w14:paraId="01291C23"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8 Popis cieľovej skupiny v ŽoNFP, kde môže na základe definovania cieľovej skupiny identifikovať súlad s cieľmi HP - aktivity podporujúce konkrétnu cieľovú skupinu, </w:t>
      </w:r>
    </w:p>
    <w:p w14:paraId="01291C24"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7 Popis projektu,</w:t>
      </w:r>
      <w:r w:rsidR="001C2A94" w:rsidRPr="00073B75">
        <w:rPr>
          <w:rFonts w:asciiTheme="minorHAnsi" w:hAnsiTheme="minorHAnsi" w:cstheme="minorHAnsi"/>
          <w:color w:val="404040" w:themeColor="text1" w:themeTint="BF"/>
          <w:sz w:val="19"/>
          <w:szCs w:val="19"/>
          <w:lang w:val="sk-SK"/>
        </w:rPr>
        <w:t xml:space="preserve"> </w:t>
      </w:r>
      <w:r w:rsidRPr="00073B75">
        <w:rPr>
          <w:rFonts w:asciiTheme="minorHAnsi" w:hAnsiTheme="minorHAnsi" w:cstheme="minorHAnsi"/>
          <w:color w:val="404040" w:themeColor="text1" w:themeTint="BF"/>
          <w:sz w:val="19"/>
          <w:szCs w:val="19"/>
          <w:lang w:val="sk-SK"/>
        </w:rPr>
        <w:t>Prílohu ŽoNFP Podrobný opis projektu</w:t>
      </w:r>
    </w:p>
    <w:p w14:paraId="01291C25" w14:textId="075CD41C" w:rsidR="00B70140" w:rsidRPr="00073B75" w:rsidRDefault="00B70140" w:rsidP="00DD7F94">
      <w:pPr>
        <w:spacing w:before="120" w:after="120" w:line="288" w:lineRule="auto"/>
        <w:rPr>
          <w:rFonts w:asciiTheme="minorHAnsi" w:hAnsiTheme="minorHAnsi" w:cstheme="minorHAnsi"/>
          <w:color w:val="404040" w:themeColor="text1" w:themeTint="BF"/>
          <w:szCs w:val="19"/>
          <w:lang w:val="sk-SK"/>
        </w:rPr>
      </w:pPr>
      <w:r w:rsidRPr="00A2030D">
        <w:rPr>
          <w:rFonts w:asciiTheme="minorHAnsi" w:hAnsiTheme="minorHAnsi" w:cstheme="minorHAnsi"/>
          <w:color w:val="404040" w:themeColor="text1" w:themeTint="BF"/>
          <w:szCs w:val="19"/>
          <w:lang w:val="sk-SK"/>
        </w:rPr>
        <w:t>Ak odborný hodnotiteľ uvažuje o zmene v ŽoNFP (napr. zrušenie niektorej aktivity), je</w:t>
      </w:r>
      <w:r w:rsidRPr="00073B75">
        <w:rPr>
          <w:rFonts w:asciiTheme="minorHAnsi" w:hAnsiTheme="minorHAnsi" w:cstheme="minorHAnsi"/>
          <w:color w:val="404040" w:themeColor="text1" w:themeTint="BF"/>
          <w:szCs w:val="19"/>
          <w:lang w:val="sk-SK"/>
        </w:rPr>
        <w:t xml:space="preserve"> nevyhnutné, aby zároveň zvážil možný negatívny dopad zmeny na napĺňanie cieľov HP.</w:t>
      </w:r>
    </w:p>
    <w:p w14:paraId="01291C26"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p>
    <w:p w14:paraId="01291C27"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u w:val="single"/>
          <w:lang w:val="sk-SK"/>
        </w:rPr>
      </w:pPr>
      <w:r w:rsidRPr="00A2030D">
        <w:rPr>
          <w:rFonts w:asciiTheme="minorHAnsi" w:hAnsiTheme="minorHAnsi" w:cstheme="minorHAnsi"/>
          <w:color w:val="404040" w:themeColor="text1" w:themeTint="BF"/>
          <w:sz w:val="19"/>
          <w:szCs w:val="19"/>
          <w:u w:val="single"/>
          <w:lang w:val="sk-SK"/>
        </w:rPr>
        <w:t>Iné dôležité informácie</w:t>
      </w:r>
      <w:r w:rsidRPr="0092370E">
        <w:rPr>
          <w:rFonts w:asciiTheme="minorHAnsi" w:hAnsiTheme="minorHAnsi" w:cstheme="minorHAnsi"/>
          <w:color w:val="404040" w:themeColor="text1" w:themeTint="BF"/>
          <w:sz w:val="19"/>
          <w:szCs w:val="19"/>
          <w:u w:val="single"/>
          <w:lang w:val="sk-SK"/>
        </w:rPr>
        <w:t xml:space="preserve"> a aspekty pre hodnotenie HP Rovnosť mužov a žien a HP Nediskriminácia.</w:t>
      </w:r>
    </w:p>
    <w:p w14:paraId="01291C28"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Osobitný dôraz si vyžadujú osoby so zdravotným postihnutím, pre ktoré je potrebné vytvorenie podmienok prístupnosti (napr. bezbariérové architektonické prostredie,prístupnosť k službám a zamestnaniu, prístupné informácie a pod.). Bez takto vytvorených podmienok nie je možné osoby so zdravotným postihnutím začleniť do spoločnosti a do pracovného procesu v zmysle Dohovoru OSN o právach osôb so zdravotným postihnutím, ktorý pre SR nadobudol platnosť 25. júna 2010</w:t>
      </w:r>
      <w:r w:rsidRPr="00073B75">
        <w:rPr>
          <w:rFonts w:asciiTheme="minorHAnsi" w:hAnsiTheme="minorHAnsi" w:cstheme="minorHAnsi"/>
          <w:color w:val="404040" w:themeColor="text1" w:themeTint="BF"/>
          <w:sz w:val="19"/>
          <w:szCs w:val="19"/>
          <w:vertAlign w:val="superscript"/>
          <w:lang w:val="sk-SK"/>
        </w:rPr>
        <w:footnoteReference w:id="7"/>
      </w:r>
      <w:r w:rsidRPr="00073B75">
        <w:rPr>
          <w:rFonts w:asciiTheme="minorHAnsi" w:hAnsiTheme="minorHAnsi" w:cstheme="minorHAnsi"/>
          <w:color w:val="404040" w:themeColor="text1" w:themeTint="BF"/>
          <w:sz w:val="19"/>
          <w:szCs w:val="19"/>
          <w:lang w:val="sk-SK"/>
        </w:rPr>
        <w:t>.</w:t>
      </w:r>
    </w:p>
    <w:p w14:paraId="01291C29"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 xml:space="preserve">Pozornosť je potrebné sústrediť na odstraňovanie diskriminácie na základe pohlavia, rasy, etnického pôvodu, náboženského vyznania, viery, zdravotného postihnutia, veku či sexuálnej orientácie. Osobitný dôraz sa kladie na podporu rovnosti mužov a žien. </w:t>
      </w:r>
    </w:p>
    <w:p w14:paraId="01291C2A" w14:textId="77777777" w:rsidR="00B70140" w:rsidRPr="00DD7F94" w:rsidRDefault="00B70140" w:rsidP="00DD7F94">
      <w:pPr>
        <w:pStyle w:val="Default"/>
        <w:spacing w:before="120" w:after="120" w:line="288" w:lineRule="auto"/>
        <w:jc w:val="both"/>
        <w:rPr>
          <w:rFonts w:asciiTheme="minorHAnsi" w:hAnsiTheme="minorHAnsi" w:cstheme="minorHAnsi"/>
          <w:color w:val="243F60"/>
          <w:sz w:val="19"/>
          <w:szCs w:val="19"/>
          <w:lang w:val="sk-SK"/>
        </w:rPr>
      </w:pPr>
    </w:p>
    <w:p w14:paraId="01291C2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Podrobné princípy hodnotenia projektov z hľadiska týchto HP sú uvedené v príručke pre hodnotiteľov HP Rovnosť mužov a žien a HP Nediskriminácia.</w:t>
      </w:r>
    </w:p>
    <w:p w14:paraId="01291C2C" w14:textId="77777777" w:rsidR="00B70140" w:rsidRDefault="00B70140" w:rsidP="00B70140">
      <w:pPr>
        <w:pStyle w:val="Default"/>
        <w:spacing w:after="147"/>
        <w:jc w:val="both"/>
        <w:rPr>
          <w:rFonts w:asciiTheme="minorHAnsi" w:hAnsiTheme="minorHAnsi" w:cstheme="minorHAnsi"/>
          <w:color w:val="243F60"/>
          <w:szCs w:val="19"/>
          <w:lang w:val="sk-SK"/>
        </w:rPr>
      </w:pPr>
    </w:p>
    <w:p w14:paraId="474BA67F" w14:textId="0D6CB680" w:rsidR="00632205" w:rsidRDefault="00632205" w:rsidP="00632205">
      <w:pPr>
        <w:pStyle w:val="Nadpis1"/>
        <w:ind w:left="426" w:hanging="426"/>
        <w:rPr>
          <w:lang w:val="sk-SK"/>
        </w:rPr>
      </w:pPr>
      <w:bookmarkStart w:id="74" w:name="_Toc440375109"/>
      <w:r>
        <w:rPr>
          <w:lang w:val="sk-SK"/>
        </w:rPr>
        <w:lastRenderedPageBreak/>
        <w:t>Prechodné a záverečné ustanovenia</w:t>
      </w:r>
      <w:bookmarkEnd w:id="74"/>
    </w:p>
    <w:p w14:paraId="632EC1E5" w14:textId="47B1B06B"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začatú pred nadobudnutím účinnosti tohto zákona vzťahuje doterajší predpis (t.j. zákon č. 502/2001 Z. z. o finančnej kontrole a vnútornom audite a o zmene a doplnení niektorých zákonov v znení neskorších predpisov účinný do 31.12.2015). </w:t>
      </w:r>
    </w:p>
    <w:p w14:paraId="13D155F8"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Činnosti / procesy týkajúce sa finančnej kontroly začaté po 1. januári 2016 sa upravia tak, aby zodpovedali zneniu zákona o finančnej kontrole účinnému od 1. januára 2016. </w:t>
      </w:r>
    </w:p>
    <w:p w14:paraId="60DBD486" w14:textId="38639F09"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Tieto prechodné ustanovenia ostávajú v platnosti a účinnosti pre operácie začaté do nadobudnutia účinnosti príručky pre hodnotiteľa, verzia č. 2.1 (01. 03. 2016). </w:t>
      </w:r>
    </w:p>
    <w:p w14:paraId="01291C2D" w14:textId="4869E435" w:rsidR="000671B0"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Pre všetky ustanovenia, povinnosti a postupy stanovené v platnom znení príručky pre hodnotiteľa, ktoré predpokladajú použitie ITMS2014+ po 31. decembri 2015, pričom príslušná funkcionalita ešte nie je v rámci ITMS2014+ v plnom rozsahu zabezpečená, platí, že aj po tomto termíne sa uplatňuje obdobný postup ako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do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31.</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 xml:space="preserve">decembra 2015. </w:t>
      </w:r>
    </w:p>
    <w:p w14:paraId="049E0BC5" w14:textId="7B5BFB0D" w:rsidR="00632205" w:rsidRPr="0017594C" w:rsidRDefault="00632205" w:rsidP="00632205">
      <w:pPr>
        <w:pStyle w:val="Nadpis1"/>
        <w:ind w:left="426" w:hanging="426"/>
        <w:rPr>
          <w:lang w:val="sk-SK"/>
        </w:rPr>
      </w:pPr>
      <w:bookmarkStart w:id="75" w:name="_Toc440375110"/>
      <w:r>
        <w:rPr>
          <w:lang w:val="sk-SK"/>
        </w:rPr>
        <w:lastRenderedPageBreak/>
        <w:t>Prílohy</w:t>
      </w:r>
      <w:bookmarkEnd w:id="75"/>
    </w:p>
    <w:p w14:paraId="01291C2F"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B519B4">
        <w:rPr>
          <w:rFonts w:ascii="Arial" w:hAnsi="Arial" w:cs="Arial"/>
          <w:color w:val="auto"/>
          <w:sz w:val="19"/>
          <w:szCs w:val="19"/>
          <w:lang w:val="sk-SK"/>
        </w:rPr>
        <w:t>1.</w:t>
      </w:r>
      <w:r w:rsidR="00AE623E" w:rsidRPr="00B519B4">
        <w:rPr>
          <w:rFonts w:ascii="Arial" w:hAnsi="Arial" w:cs="Arial"/>
          <w:color w:val="auto"/>
          <w:sz w:val="19"/>
          <w:szCs w:val="19"/>
          <w:lang w:val="sk-SK"/>
        </w:rPr>
        <w:t xml:space="preserve"> </w:t>
      </w:r>
      <w:r w:rsidR="00FE199B">
        <w:rPr>
          <w:rFonts w:ascii="Arial" w:hAnsi="Arial" w:cs="Arial"/>
          <w:color w:val="auto"/>
          <w:sz w:val="19"/>
          <w:szCs w:val="19"/>
          <w:lang w:val="sk-SK"/>
        </w:rPr>
        <w:t>k</w:t>
      </w:r>
      <w:r w:rsidR="008979DA" w:rsidRPr="0017594C">
        <w:rPr>
          <w:rFonts w:ascii="Arial" w:hAnsi="Arial" w:cs="Arial"/>
          <w:color w:val="auto"/>
          <w:sz w:val="19"/>
          <w:szCs w:val="19"/>
          <w:lang w:val="sk-SK"/>
        </w:rPr>
        <w:t>ritériá pre výber projektov</w:t>
      </w:r>
      <w:r w:rsidR="00FE199B">
        <w:rPr>
          <w:rFonts w:ascii="Arial" w:hAnsi="Arial" w:cs="Arial"/>
          <w:color w:val="auto"/>
          <w:sz w:val="19"/>
          <w:szCs w:val="19"/>
          <w:lang w:val="sk-SK"/>
        </w:rPr>
        <w:t xml:space="preserve"> </w:t>
      </w:r>
      <w:r w:rsidR="005E7F26">
        <w:rPr>
          <w:rFonts w:ascii="Arial" w:hAnsi="Arial" w:cs="Arial"/>
          <w:color w:val="auto"/>
          <w:sz w:val="19"/>
          <w:szCs w:val="19"/>
          <w:lang w:val="sk-SK"/>
        </w:rPr>
        <w:t>OP EVS</w:t>
      </w:r>
      <w:r w:rsidR="008979DA" w:rsidRPr="0017594C">
        <w:rPr>
          <w:rFonts w:ascii="Arial" w:hAnsi="Arial" w:cs="Arial"/>
          <w:color w:val="auto"/>
          <w:sz w:val="19"/>
          <w:szCs w:val="19"/>
          <w:lang w:val="sk-SK"/>
        </w:rPr>
        <w:t xml:space="preserve"> </w:t>
      </w:r>
      <w:r w:rsidR="00FE199B">
        <w:rPr>
          <w:rFonts w:ascii="Arial" w:hAnsi="Arial" w:cs="Arial"/>
          <w:color w:val="auto"/>
          <w:sz w:val="19"/>
          <w:szCs w:val="19"/>
          <w:lang w:val="sk-SK"/>
        </w:rPr>
        <w:t>s komentárom</w:t>
      </w:r>
    </w:p>
    <w:p w14:paraId="01291C30" w14:textId="77777777" w:rsidR="009C0E84" w:rsidRPr="0017594C" w:rsidRDefault="009C0E84" w:rsidP="003216E7">
      <w:pPr>
        <w:pStyle w:val="BodyText1"/>
        <w:spacing w:line="288" w:lineRule="auto"/>
        <w:jc w:val="both"/>
        <w:rPr>
          <w:lang w:val="sk-SK"/>
        </w:rPr>
      </w:pPr>
      <w:r w:rsidRPr="0017594C">
        <w:rPr>
          <w:rFonts w:cs="Arial"/>
          <w:color w:val="auto"/>
          <w:szCs w:val="19"/>
          <w:lang w:val="sk-SK"/>
        </w:rPr>
        <w:t xml:space="preserve">2. </w:t>
      </w:r>
      <w:r w:rsidR="003903DB" w:rsidRPr="0017594C">
        <w:rPr>
          <w:lang w:val="sk-SK"/>
        </w:rPr>
        <w:t>č</w:t>
      </w:r>
      <w:r w:rsidR="00AE623E" w:rsidRPr="0017594C">
        <w:rPr>
          <w:lang w:val="sk-SK"/>
        </w:rPr>
        <w:t>estné vyhlásenie o nestrannosti, zachovaní dôvernosti informácií a vylúčení konfliktu záujmov</w:t>
      </w:r>
    </w:p>
    <w:p w14:paraId="01291C31" w14:textId="39D30A67" w:rsidR="009017FA" w:rsidRPr="0017594C" w:rsidRDefault="009017FA" w:rsidP="003216E7">
      <w:pPr>
        <w:pStyle w:val="Predvolen"/>
        <w:spacing w:line="288" w:lineRule="auto"/>
        <w:ind w:right="612"/>
        <w:jc w:val="both"/>
        <w:rPr>
          <w:rFonts w:ascii="Arial" w:hAnsi="Arial" w:cs="Arial"/>
          <w:color w:val="auto"/>
          <w:sz w:val="19"/>
          <w:szCs w:val="19"/>
          <w:lang w:val="sk-SK"/>
        </w:rPr>
      </w:pPr>
    </w:p>
    <w:p w14:paraId="01291C32"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4. </w:t>
      </w:r>
      <w:r w:rsidR="003903DB" w:rsidRPr="0017594C">
        <w:rPr>
          <w:rFonts w:ascii="Arial" w:hAnsi="Arial" w:cs="Arial"/>
          <w:color w:val="auto"/>
          <w:sz w:val="19"/>
          <w:szCs w:val="19"/>
          <w:lang w:val="sk-SK"/>
        </w:rPr>
        <w:t>p</w:t>
      </w:r>
      <w:r w:rsidR="003216E7" w:rsidRPr="0017594C">
        <w:rPr>
          <w:rFonts w:ascii="Arial" w:hAnsi="Arial" w:cs="Arial"/>
          <w:color w:val="auto"/>
          <w:sz w:val="19"/>
          <w:szCs w:val="19"/>
          <w:lang w:val="sk-SK"/>
        </w:rPr>
        <w:t>reberací protokol</w:t>
      </w:r>
    </w:p>
    <w:p w14:paraId="01291C33"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5. </w:t>
      </w:r>
      <w:r w:rsidR="006D247B" w:rsidRPr="0017594C">
        <w:rPr>
          <w:rFonts w:ascii="Arial" w:hAnsi="Arial" w:cs="Arial"/>
          <w:color w:val="auto"/>
          <w:sz w:val="19"/>
          <w:szCs w:val="19"/>
          <w:lang w:val="sk-SK"/>
        </w:rPr>
        <w:t>etický kódex odborného hodnotiteľa</w:t>
      </w:r>
    </w:p>
    <w:p w14:paraId="01291C34" w14:textId="77777777" w:rsidR="008979DA"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6</w:t>
      </w:r>
      <w:r w:rsidR="008979DA" w:rsidRPr="0017594C">
        <w:rPr>
          <w:rFonts w:ascii="Arial" w:hAnsi="Arial" w:cs="Arial"/>
          <w:color w:val="auto"/>
          <w:sz w:val="19"/>
          <w:szCs w:val="19"/>
          <w:lang w:val="sk-SK"/>
        </w:rPr>
        <w:t>. hodnotiaci hárok</w:t>
      </w:r>
      <w:r w:rsidR="00C052E0">
        <w:rPr>
          <w:rFonts w:ascii="Arial" w:hAnsi="Arial" w:cs="Arial"/>
          <w:color w:val="auto"/>
          <w:sz w:val="19"/>
          <w:szCs w:val="19"/>
          <w:lang w:val="sk-SK"/>
        </w:rPr>
        <w:t xml:space="preserve"> odborného hodnotenia ŽoNFP pre prioritnú os 1 – národné projekty</w:t>
      </w:r>
    </w:p>
    <w:p w14:paraId="01291C35"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7</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1 – dopytovo-orientované projekty</w:t>
      </w:r>
    </w:p>
    <w:p w14:paraId="01291C36"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8</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národné projekty</w:t>
      </w:r>
    </w:p>
    <w:p w14:paraId="01291C37"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9</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dopytovo-orientované projekty</w:t>
      </w:r>
    </w:p>
    <w:p w14:paraId="01291C38" w14:textId="77777777" w:rsidR="00C052E0" w:rsidRPr="0017594C"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10.</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3 – technická pomoc</w:t>
      </w:r>
    </w:p>
    <w:p w14:paraId="01291C39" w14:textId="77777777" w:rsidR="004F5157" w:rsidRPr="00DD7F94" w:rsidRDefault="00C4280D" w:rsidP="00DD7F94">
      <w:pPr>
        <w:pStyle w:val="Predvolen"/>
        <w:spacing w:line="288" w:lineRule="auto"/>
        <w:ind w:right="612"/>
        <w:jc w:val="both"/>
        <w:rPr>
          <w:rFonts w:ascii="Arial" w:hAnsi="Arial"/>
          <w:color w:val="auto"/>
          <w:sz w:val="19"/>
          <w:lang w:val="sk-SK"/>
        </w:rPr>
      </w:pPr>
      <w:r w:rsidRPr="00835CB3">
        <w:rPr>
          <w:rFonts w:ascii="Arial" w:hAnsi="Arial" w:cs="Arial"/>
          <w:color w:val="auto"/>
          <w:sz w:val="19"/>
          <w:szCs w:val="19"/>
          <w:lang w:val="sk-SK"/>
        </w:rPr>
        <w:t>11. menovací/odvolací dekrét odborného hodnotiteľa</w:t>
      </w:r>
    </w:p>
    <w:sectPr w:rsidR="004F5157" w:rsidRPr="00DD7F94" w:rsidSect="00EE29D8">
      <w:headerReference w:type="default" r:id="rId16"/>
      <w:footerReference w:type="default" r:id="rId17"/>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4F2DEF" w14:textId="77777777" w:rsidR="002F13BB" w:rsidRDefault="002F13BB">
      <w:r>
        <w:separator/>
      </w:r>
    </w:p>
    <w:p w14:paraId="52A1EEFB" w14:textId="77777777" w:rsidR="002F13BB" w:rsidRDefault="002F13BB"/>
  </w:endnote>
  <w:endnote w:type="continuationSeparator" w:id="0">
    <w:p w14:paraId="7DA9C586" w14:textId="77777777" w:rsidR="002F13BB" w:rsidRDefault="002F13BB">
      <w:r>
        <w:continuationSeparator/>
      </w:r>
    </w:p>
    <w:p w14:paraId="750BA5F4" w14:textId="77777777" w:rsidR="002F13BB" w:rsidRDefault="002F13BB"/>
  </w:endnote>
  <w:endnote w:type="continuationNotice" w:id="1">
    <w:p w14:paraId="71560F48" w14:textId="77777777" w:rsidR="002F13BB" w:rsidRDefault="002F13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FrankGotItcSCTEEBooCon">
    <w:altName w:val="Arial"/>
    <w:panose1 w:val="00000000000000000000"/>
    <w:charset w:val="00"/>
    <w:family w:val="swiss"/>
    <w:notTrueType/>
    <w:pitch w:val="default"/>
    <w:sig w:usb0="00000001"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4815880"/>
      <w:docPartObj>
        <w:docPartGallery w:val="Page Numbers (Bottom of Page)"/>
        <w:docPartUnique/>
      </w:docPartObj>
    </w:sdtPr>
    <w:sdtEndPr>
      <w:rPr>
        <w:noProof/>
      </w:rPr>
    </w:sdtEndPr>
    <w:sdtContent>
      <w:p w14:paraId="01291C47" w14:textId="77777777" w:rsidR="00844315" w:rsidRDefault="00844315">
        <w:pPr>
          <w:pStyle w:val="Pta"/>
          <w:jc w:val="center"/>
        </w:pPr>
        <w:r>
          <w:fldChar w:fldCharType="begin"/>
        </w:r>
        <w:r>
          <w:instrText xml:space="preserve"> PAGE   \* MERGEFORMAT </w:instrText>
        </w:r>
        <w:r>
          <w:fldChar w:fldCharType="separate"/>
        </w:r>
        <w:r w:rsidR="00B123C8">
          <w:rPr>
            <w:noProof/>
          </w:rPr>
          <w:t>23</w:t>
        </w:r>
        <w:r>
          <w:rPr>
            <w:noProof/>
          </w:rPr>
          <w:fldChar w:fldCharType="end"/>
        </w:r>
      </w:p>
    </w:sdtContent>
  </w:sdt>
  <w:p w14:paraId="01291C48" w14:textId="77777777" w:rsidR="00844315" w:rsidRPr="003530AF" w:rsidRDefault="00844315" w:rsidP="003530AF">
    <w:pPr>
      <w:pStyle w:val="Pta"/>
      <w:jc w:val="righ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1A840A" w14:textId="77777777" w:rsidR="002F13BB" w:rsidRDefault="002F13BB">
      <w:r>
        <w:separator/>
      </w:r>
    </w:p>
    <w:p w14:paraId="6D4850B1" w14:textId="77777777" w:rsidR="002F13BB" w:rsidRDefault="002F13BB"/>
  </w:footnote>
  <w:footnote w:type="continuationSeparator" w:id="0">
    <w:p w14:paraId="34E67F41" w14:textId="77777777" w:rsidR="002F13BB" w:rsidRDefault="002F13BB">
      <w:r>
        <w:continuationSeparator/>
      </w:r>
    </w:p>
    <w:p w14:paraId="09AC9F8F" w14:textId="77777777" w:rsidR="002F13BB" w:rsidRDefault="002F13BB"/>
  </w:footnote>
  <w:footnote w:type="continuationNotice" w:id="1">
    <w:p w14:paraId="2FE81735" w14:textId="77777777" w:rsidR="002F13BB" w:rsidRDefault="002F13BB"/>
  </w:footnote>
  <w:footnote w:id="2">
    <w:p w14:paraId="3AC44A50" w14:textId="1E949B95" w:rsidR="004261E6" w:rsidRPr="004261E6" w:rsidRDefault="004261E6">
      <w:pPr>
        <w:pStyle w:val="Textpoznmkypodiarou"/>
        <w:rPr>
          <w:lang w:val="sk-SK"/>
        </w:rPr>
      </w:pPr>
      <w:ins w:id="36" w:author="Milan Matovič" w:date="2018-06-26T12:33:00Z">
        <w:r>
          <w:rPr>
            <w:rStyle w:val="Odkaznapoznmkupodiarou"/>
          </w:rPr>
          <w:footnoteRef/>
        </w:r>
        <w:r>
          <w:t xml:space="preserve"> </w:t>
        </w:r>
        <w:r w:rsidRPr="004261E6">
          <w:rPr>
            <w:rFonts w:ascii="Arial Narrow" w:hAnsi="Arial Narrow"/>
            <w:sz w:val="22"/>
            <w:szCs w:val="22"/>
          </w:rPr>
          <w:t>Vrátane infromovania</w:t>
        </w:r>
        <w:r>
          <w:t xml:space="preserve"> </w:t>
        </w:r>
        <w:r w:rsidRPr="002E53B4">
          <w:rPr>
            <w:rFonts w:ascii="Arial Narrow" w:hAnsi="Arial Narrow"/>
            <w:sz w:val="22"/>
            <w:szCs w:val="22"/>
          </w:rPr>
          <w:t xml:space="preserve">o dôležitosti overovania hospodárnosti výdavkov v procese </w:t>
        </w:r>
      </w:ins>
      <w:ins w:id="37" w:author="Milan Matovič" w:date="2018-06-26T12:35:00Z">
        <w:r>
          <w:rPr>
            <w:rFonts w:ascii="Arial Narrow" w:hAnsi="Arial Narrow"/>
            <w:sz w:val="22"/>
            <w:szCs w:val="22"/>
          </w:rPr>
          <w:t xml:space="preserve">odborného hodnotenia </w:t>
        </w:r>
      </w:ins>
      <w:ins w:id="38" w:author="Milan Matovič" w:date="2018-06-26T12:33:00Z">
        <w:r w:rsidRPr="002E53B4">
          <w:rPr>
            <w:rFonts w:ascii="Arial Narrow" w:hAnsi="Arial Narrow"/>
            <w:sz w:val="22"/>
            <w:szCs w:val="22"/>
          </w:rPr>
          <w:t xml:space="preserve">  ako aj dostatočného preukázania </w:t>
        </w:r>
      </w:ins>
      <w:ins w:id="39" w:author="Milan Matovič" w:date="2018-06-26T12:37:00Z">
        <w:r>
          <w:rPr>
            <w:rFonts w:ascii="Arial Narrow" w:hAnsi="Arial Narrow"/>
            <w:sz w:val="22"/>
            <w:szCs w:val="22"/>
          </w:rPr>
          <w:t>tohto overenia v hodnotiacom hárku</w:t>
        </w:r>
      </w:ins>
      <w:ins w:id="40" w:author="Milan Matovič" w:date="2018-06-26T12:38:00Z">
        <w:r>
          <w:rPr>
            <w:rFonts w:ascii="Arial Narrow" w:hAnsi="Arial Narrow"/>
            <w:sz w:val="22"/>
            <w:szCs w:val="22"/>
          </w:rPr>
          <w:t xml:space="preserve"> </w:t>
        </w:r>
      </w:ins>
      <w:ins w:id="41" w:author="Milan Matovič" w:date="2018-06-26T12:39:00Z">
        <w:r w:rsidRPr="004261E6">
          <w:rPr>
            <w:rFonts w:ascii="Arial Narrow" w:hAnsi="Arial Narrow"/>
            <w:sz w:val="22"/>
            <w:szCs w:val="22"/>
          </w:rPr>
          <w:t>v rámci hodnotenej oblasti Finančná a ekonomická stránka projektu</w:t>
        </w:r>
        <w:r>
          <w:rPr>
            <w:rFonts w:ascii="Arial Narrow" w:hAnsi="Arial Narrow"/>
            <w:sz w:val="22"/>
            <w:szCs w:val="22"/>
          </w:rPr>
          <w:t>.</w:t>
        </w:r>
      </w:ins>
    </w:p>
  </w:footnote>
  <w:footnote w:id="3">
    <w:p w14:paraId="01291C49" w14:textId="77777777" w:rsidR="00844315" w:rsidRDefault="00844315" w:rsidP="00442EA1">
      <w:pPr>
        <w:pStyle w:val="Textpoznmkypodiarou"/>
      </w:pPr>
      <w:r>
        <w:rPr>
          <w:rStyle w:val="Odkaznapoznmkupodiarou"/>
        </w:rPr>
        <w:footnoteRef/>
      </w:r>
      <w:r>
        <w:t xml:space="preserve"> Usmernenie RO pre OP EVS k oprávnenosti vybraných skupín výdavkov pre PO 2014-2020 (štandardizované pozície, primeranosť a limity) je zverejnené na webovom sídle RO pre OP EVS </w:t>
      </w:r>
      <w:hyperlink r:id="rId1" w:history="1">
        <w:r w:rsidRPr="000D0F3E">
          <w:t>www.opevs.eu</w:t>
        </w:r>
      </w:hyperlink>
      <w:r>
        <w:t xml:space="preserve">. </w:t>
      </w:r>
    </w:p>
  </w:footnote>
  <w:footnote w:id="4">
    <w:p w14:paraId="01291C4A" w14:textId="7042EBC7" w:rsidR="00844315" w:rsidRPr="00396022" w:rsidRDefault="00844315" w:rsidP="00640B3D">
      <w:pPr>
        <w:pStyle w:val="Textpoznmkypodiarou"/>
        <w:jc w:val="both"/>
        <w:rPr>
          <w:lang w:val="sk-SK"/>
        </w:rPr>
      </w:pPr>
      <w:r>
        <w:rPr>
          <w:rStyle w:val="Odkaznapoznmkupodiarou"/>
        </w:rPr>
        <w:footnoteRef/>
      </w:r>
      <w:r>
        <w:t xml:space="preserve"> </w:t>
      </w:r>
      <w:r>
        <w:rPr>
          <w:lang w:val="sk-SK"/>
        </w:rPr>
        <w:t>Pre takýto prípad sa upraví hodnotiaci hárok pridaním podpisového poľa pre zástupcu gestora HP. Pokiaľ vykonáva hodnotenie príslušných hodnotiacich kritérií gestor HP alebo ním určený zástupca/-ovia, títo nevypracovávajú individuálny hodnotiaci hárok a hodnotenie vykonajú priamo v spoločnom hodnotiacom hárku.</w:t>
      </w:r>
    </w:p>
  </w:footnote>
  <w:footnote w:id="5">
    <w:p w14:paraId="01291C4B" w14:textId="77777777" w:rsidR="00844315" w:rsidRPr="00396022" w:rsidRDefault="00844315" w:rsidP="00933101">
      <w:pPr>
        <w:pStyle w:val="Textpoznmkypodiarou"/>
        <w:rPr>
          <w:lang w:val="sk-SK"/>
        </w:rPr>
      </w:pPr>
      <w:r>
        <w:rPr>
          <w:rStyle w:val="Odkaznapoznmkupodiarou"/>
        </w:rPr>
        <w:footnoteRef/>
      </w:r>
      <w:r w:rsidRPr="00582116">
        <w:rPr>
          <w:lang w:val="sk-SK"/>
        </w:rPr>
        <w:t xml:space="preserve"> </w:t>
      </w:r>
      <w:r>
        <w:rPr>
          <w:lang w:val="sk-SK"/>
        </w:rPr>
        <w:t>Pre takýto prípad sa upraví hodnotiaci hárok pridaním pospisového poľa pre ďalšieho odborného hodnotiteľa</w:t>
      </w:r>
    </w:p>
    <w:p w14:paraId="01291C4C" w14:textId="77777777" w:rsidR="00844315" w:rsidRPr="00396022" w:rsidRDefault="00844315" w:rsidP="00933101">
      <w:pPr>
        <w:pStyle w:val="Textpoznmkypodiarou"/>
        <w:rPr>
          <w:lang w:val="sk-SK"/>
        </w:rPr>
      </w:pPr>
    </w:p>
  </w:footnote>
  <w:footnote w:id="6">
    <w:p w14:paraId="3CAEA9D5" w14:textId="38651606" w:rsidR="00844315" w:rsidRDefault="00844315" w:rsidP="00051EF8">
      <w:pPr>
        <w:pStyle w:val="Textpoznmkypodiarou"/>
        <w:rPr>
          <w:lang w:val="sk-SK"/>
        </w:rPr>
      </w:pPr>
      <w:r w:rsidRPr="00051EF8">
        <w:rPr>
          <w:lang w:val="sk-SK"/>
        </w:rPr>
        <w:footnoteRef/>
      </w:r>
      <w:r w:rsidRPr="00051EF8">
        <w:rPr>
          <w:lang w:val="sk-SK"/>
        </w:rPr>
        <w:t xml:space="preserve"> </w:t>
      </w:r>
      <w:r>
        <w:rPr>
          <w:lang w:val="sk-SK"/>
        </w:rPr>
        <w:t>V celej Príručke pre odborných hodnotiteľov vrátane jej príloh sa posudzuje   udržateľnosť v zmysle charakteru vyzvania, buď ako Udržateľnosť projektu podľa čl. 71 (pre štandardné projekty ESF irelevantné), alebo podľa  výzvy/vyzvania, ak určí zachovanie výsledkov realizovaného Projektu v Následnom monitorovaní Projektu.</w:t>
      </w:r>
    </w:p>
    <w:p w14:paraId="3925155D" w14:textId="13B620C8" w:rsidR="00844315" w:rsidRPr="00051EF8" w:rsidRDefault="00844315">
      <w:pPr>
        <w:pStyle w:val="Textpoznmkypodiarou"/>
        <w:rPr>
          <w:lang w:val="sk-SK"/>
        </w:rPr>
      </w:pPr>
      <w:r>
        <w:rPr>
          <w:lang w:val="sk-SK"/>
        </w:rPr>
        <w:t xml:space="preserve"> </w:t>
      </w:r>
    </w:p>
  </w:footnote>
  <w:footnote w:id="7">
    <w:p w14:paraId="01291C4E" w14:textId="77777777" w:rsidR="00844315" w:rsidRPr="00F66DEE" w:rsidRDefault="00844315" w:rsidP="00B70140">
      <w:pPr>
        <w:pStyle w:val="Textpoznmkypodiarou"/>
        <w:ind w:left="170" w:hanging="170"/>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291C46" w14:textId="77777777" w:rsidR="00844315" w:rsidRPr="0094663B" w:rsidRDefault="00844315" w:rsidP="0094663B">
    <w:pPr>
      <w:pStyle w:val="Pta"/>
      <w:spacing w:after="480"/>
      <w:ind w:left="3828"/>
      <w:jc w:val="right"/>
      <w:rPr>
        <w:rFonts w:cs="Arial"/>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05E9F"/>
    <w:multiLevelType w:val="hybridMultilevel"/>
    <w:tmpl w:val="A7C0DC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7E92B25"/>
    <w:multiLevelType w:val="hybridMultilevel"/>
    <w:tmpl w:val="00EEE860"/>
    <w:lvl w:ilvl="0" w:tplc="69B24484">
      <w:start w:val="1"/>
      <w:numFmt w:val="lowerLetter"/>
      <w:lvlText w:val="%1)"/>
      <w:lvlJc w:val="left"/>
      <w:pPr>
        <w:ind w:left="360" w:hanging="360"/>
      </w:pPr>
      <w:rPr>
        <w:rFonts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0B6D0B"/>
    <w:multiLevelType w:val="hybridMultilevel"/>
    <w:tmpl w:val="351CBCE8"/>
    <w:lvl w:ilvl="0" w:tplc="041B001B">
      <w:start w:val="1"/>
      <w:numFmt w:val="lowerRoman"/>
      <w:lvlText w:val="%1."/>
      <w:lvlJc w:val="right"/>
      <w:pPr>
        <w:ind w:left="1859" w:hanging="360"/>
      </w:pPr>
    </w:lvl>
    <w:lvl w:ilvl="1" w:tplc="041B0019" w:tentative="1">
      <w:start w:val="1"/>
      <w:numFmt w:val="lowerLetter"/>
      <w:lvlText w:val="%2."/>
      <w:lvlJc w:val="left"/>
      <w:pPr>
        <w:ind w:left="2579" w:hanging="360"/>
      </w:pPr>
    </w:lvl>
    <w:lvl w:ilvl="2" w:tplc="041B001B" w:tentative="1">
      <w:start w:val="1"/>
      <w:numFmt w:val="lowerRoman"/>
      <w:lvlText w:val="%3."/>
      <w:lvlJc w:val="right"/>
      <w:pPr>
        <w:ind w:left="3299" w:hanging="180"/>
      </w:pPr>
    </w:lvl>
    <w:lvl w:ilvl="3" w:tplc="041B000F" w:tentative="1">
      <w:start w:val="1"/>
      <w:numFmt w:val="decimal"/>
      <w:lvlText w:val="%4."/>
      <w:lvlJc w:val="left"/>
      <w:pPr>
        <w:ind w:left="4019" w:hanging="360"/>
      </w:pPr>
    </w:lvl>
    <w:lvl w:ilvl="4" w:tplc="041B0019" w:tentative="1">
      <w:start w:val="1"/>
      <w:numFmt w:val="lowerLetter"/>
      <w:lvlText w:val="%5."/>
      <w:lvlJc w:val="left"/>
      <w:pPr>
        <w:ind w:left="4739" w:hanging="360"/>
      </w:pPr>
    </w:lvl>
    <w:lvl w:ilvl="5" w:tplc="041B001B" w:tentative="1">
      <w:start w:val="1"/>
      <w:numFmt w:val="lowerRoman"/>
      <w:lvlText w:val="%6."/>
      <w:lvlJc w:val="right"/>
      <w:pPr>
        <w:ind w:left="5459" w:hanging="180"/>
      </w:pPr>
    </w:lvl>
    <w:lvl w:ilvl="6" w:tplc="041B000F" w:tentative="1">
      <w:start w:val="1"/>
      <w:numFmt w:val="decimal"/>
      <w:lvlText w:val="%7."/>
      <w:lvlJc w:val="left"/>
      <w:pPr>
        <w:ind w:left="6179" w:hanging="360"/>
      </w:pPr>
    </w:lvl>
    <w:lvl w:ilvl="7" w:tplc="041B0019" w:tentative="1">
      <w:start w:val="1"/>
      <w:numFmt w:val="lowerLetter"/>
      <w:lvlText w:val="%8."/>
      <w:lvlJc w:val="left"/>
      <w:pPr>
        <w:ind w:left="6899" w:hanging="360"/>
      </w:pPr>
    </w:lvl>
    <w:lvl w:ilvl="8" w:tplc="041B001B" w:tentative="1">
      <w:start w:val="1"/>
      <w:numFmt w:val="lowerRoman"/>
      <w:lvlText w:val="%9."/>
      <w:lvlJc w:val="right"/>
      <w:pPr>
        <w:ind w:left="7619" w:hanging="180"/>
      </w:pPr>
    </w:lvl>
  </w:abstractNum>
  <w:abstractNum w:abstractNumId="3">
    <w:nsid w:val="0EF56EBC"/>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nsid w:val="0F1724D9"/>
    <w:multiLevelType w:val="hybridMultilevel"/>
    <w:tmpl w:val="8344623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5202754"/>
    <w:multiLevelType w:val="hybridMultilevel"/>
    <w:tmpl w:val="E2DA42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5896838"/>
    <w:multiLevelType w:val="multilevel"/>
    <w:tmpl w:val="DD823E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5A2249F"/>
    <w:multiLevelType w:val="hybridMultilevel"/>
    <w:tmpl w:val="4ED80690"/>
    <w:lvl w:ilvl="0" w:tplc="04090005">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nsid w:val="15AA61BE"/>
    <w:multiLevelType w:val="hybridMultilevel"/>
    <w:tmpl w:val="E1E23D5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1CB5030A"/>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nsid w:val="29D16954"/>
    <w:multiLevelType w:val="hybridMultilevel"/>
    <w:tmpl w:val="A844B598"/>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F9A6E81"/>
    <w:multiLevelType w:val="hybridMultilevel"/>
    <w:tmpl w:val="9F5409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7">
    <w:nsid w:val="36B872F0"/>
    <w:multiLevelType w:val="hybridMultilevel"/>
    <w:tmpl w:val="6B344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nsid w:val="3AFB6A50"/>
    <w:multiLevelType w:val="hybridMultilevel"/>
    <w:tmpl w:val="A0B2799C"/>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4832"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1">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299383F"/>
    <w:multiLevelType w:val="hybridMultilevel"/>
    <w:tmpl w:val="357A14B2"/>
    <w:lvl w:ilvl="0" w:tplc="04090001">
      <w:start w:val="1"/>
      <w:numFmt w:val="bullet"/>
      <w:lvlText w:val=""/>
      <w:lvlJc w:val="left"/>
      <w:pPr>
        <w:ind w:left="360" w:hanging="360"/>
      </w:pPr>
      <w:rPr>
        <w:rFonts w:ascii="Symbol" w:hAnsi="Symbol"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5F3984"/>
    <w:multiLevelType w:val="hybridMultilevel"/>
    <w:tmpl w:val="77A8DB88"/>
    <w:lvl w:ilvl="0" w:tplc="EE4A5460">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4">
    <w:nsid w:val="48F22C29"/>
    <w:multiLevelType w:val="hybridMultilevel"/>
    <w:tmpl w:val="961C59C6"/>
    <w:lvl w:ilvl="0" w:tplc="D00E594A">
      <w:start w:val="1"/>
      <w:numFmt w:val="lowerLetter"/>
      <w:lvlText w:val="%1)"/>
      <w:lvlJc w:val="left"/>
      <w:pPr>
        <w:ind w:left="720" w:hanging="360"/>
      </w:pPr>
      <w:rPr>
        <w:rFonts w:eastAsia="Arial Unicode M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6">
    <w:nsid w:val="4B930015"/>
    <w:multiLevelType w:val="multilevel"/>
    <w:tmpl w:val="3BA69E78"/>
    <w:lvl w:ilvl="0">
      <w:start w:val="1"/>
      <w:numFmt w:val="decimal"/>
      <w:lvlText w:val="%1."/>
      <w:lvlJc w:val="left"/>
      <w:pPr>
        <w:ind w:left="360" w:hanging="360"/>
      </w:pPr>
      <w:rPr>
        <w:b/>
        <w:sz w:val="20"/>
        <w:szCs w:val="20"/>
      </w:rPr>
    </w:lvl>
    <w:lvl w:ilvl="1">
      <w:start w:val="6"/>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7">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609926D7"/>
    <w:multiLevelType w:val="multilevel"/>
    <w:tmpl w:val="8C6A52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37D72D6"/>
    <w:multiLevelType w:val="hybridMultilevel"/>
    <w:tmpl w:val="76BC7B66"/>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6B94664A"/>
    <w:multiLevelType w:val="multilevel"/>
    <w:tmpl w:val="FC5AB40E"/>
    <w:lvl w:ilvl="0">
      <w:start w:val="1"/>
      <w:numFmt w:val="decimal"/>
      <w:lvlText w:val="%1."/>
      <w:lvlJc w:val="left"/>
      <w:pPr>
        <w:ind w:left="360" w:hanging="360"/>
      </w:pPr>
      <w:rPr>
        <w:b/>
        <w:sz w:val="20"/>
        <w:szCs w:val="20"/>
      </w:rPr>
    </w:lvl>
    <w:lvl w:ilvl="1">
      <w:start w:val="8"/>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4">
    <w:nsid w:val="6FFF5658"/>
    <w:multiLevelType w:val="hybridMultilevel"/>
    <w:tmpl w:val="8F6450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0967E8A"/>
    <w:multiLevelType w:val="hybridMultilevel"/>
    <w:tmpl w:val="8E442AB2"/>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6">
    <w:nsid w:val="76E4623D"/>
    <w:multiLevelType w:val="hybridMultilevel"/>
    <w:tmpl w:val="781AF8F8"/>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nsid w:val="7C040157"/>
    <w:multiLevelType w:val="hybridMultilevel"/>
    <w:tmpl w:val="12CED432"/>
    <w:lvl w:ilvl="0" w:tplc="9ED6F73C">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0"/>
  </w:num>
  <w:num w:numId="3">
    <w:abstractNumId w:val="7"/>
  </w:num>
  <w:num w:numId="4">
    <w:abstractNumId w:val="29"/>
  </w:num>
  <w:num w:numId="5">
    <w:abstractNumId w:val="16"/>
  </w:num>
  <w:num w:numId="6">
    <w:abstractNumId w:val="17"/>
  </w:num>
  <w:num w:numId="7">
    <w:abstractNumId w:val="32"/>
  </w:num>
  <w:num w:numId="8">
    <w:abstractNumId w:val="27"/>
  </w:num>
  <w:num w:numId="9">
    <w:abstractNumId w:val="21"/>
  </w:num>
  <w:num w:numId="10">
    <w:abstractNumId w:val="15"/>
  </w:num>
  <w:num w:numId="11">
    <w:abstractNumId w:val="5"/>
  </w:num>
  <w:num w:numId="12">
    <w:abstractNumId w:val="0"/>
  </w:num>
  <w:num w:numId="13">
    <w:abstractNumId w:val="22"/>
  </w:num>
  <w:num w:numId="14">
    <w:abstractNumId w:val="23"/>
  </w:num>
  <w:num w:numId="15">
    <w:abstractNumId w:val="13"/>
  </w:num>
  <w:num w:numId="16">
    <w:abstractNumId w:val="35"/>
  </w:num>
  <w:num w:numId="17">
    <w:abstractNumId w:val="31"/>
  </w:num>
  <w:num w:numId="18">
    <w:abstractNumId w:val="8"/>
  </w:num>
  <w:num w:numId="19">
    <w:abstractNumId w:val="4"/>
  </w:num>
  <w:num w:numId="20">
    <w:abstractNumId w:val="18"/>
  </w:num>
  <w:num w:numId="21">
    <w:abstractNumId w:val="1"/>
  </w:num>
  <w:num w:numId="22">
    <w:abstractNumId w:val="34"/>
  </w:num>
  <w:num w:numId="23">
    <w:abstractNumId w:val="37"/>
  </w:num>
  <w:num w:numId="24">
    <w:abstractNumId w:val="25"/>
  </w:num>
  <w:num w:numId="25">
    <w:abstractNumId w:val="9"/>
  </w:num>
  <w:num w:numId="26">
    <w:abstractNumId w:val="12"/>
  </w:num>
  <w:num w:numId="27">
    <w:abstractNumId w:val="11"/>
  </w:num>
  <w:num w:numId="28">
    <w:abstractNumId w:val="2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6"/>
  </w:num>
  <w:num w:numId="32">
    <w:abstractNumId w:val="28"/>
  </w:num>
  <w:num w:numId="33">
    <w:abstractNumId w:val="3"/>
  </w:num>
  <w:num w:numId="34">
    <w:abstractNumId w:val="20"/>
  </w:num>
  <w:num w:numId="35">
    <w:abstractNumId w:val="14"/>
  </w:num>
  <w:num w:numId="36">
    <w:abstractNumId w:val="36"/>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2"/>
  </w:num>
  <w:num w:numId="40">
    <w:abstractNumId w:val="7"/>
  </w:num>
  <w:num w:numId="41">
    <w:abstractNumId w:val="7"/>
  </w:num>
  <w:num w:numId="42">
    <w:abstractNumId w:val="30"/>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ruška Hrabčáková">
    <w15:presenceInfo w15:providerId="None" w15:userId="Miruška Hrabčáková"/>
  </w15:person>
  <w15:person w15:author="Milan Matovič">
    <w15:presenceInfo w15:providerId="None" w15:userId="Milan Matovič"/>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28C"/>
    <w:rsid w:val="000016A5"/>
    <w:rsid w:val="00003BE5"/>
    <w:rsid w:val="00006632"/>
    <w:rsid w:val="00011E4C"/>
    <w:rsid w:val="00015BC2"/>
    <w:rsid w:val="00016D72"/>
    <w:rsid w:val="0001760F"/>
    <w:rsid w:val="000176FC"/>
    <w:rsid w:val="00020185"/>
    <w:rsid w:val="00020A5B"/>
    <w:rsid w:val="000211B8"/>
    <w:rsid w:val="000214E4"/>
    <w:rsid w:val="000254AF"/>
    <w:rsid w:val="00025725"/>
    <w:rsid w:val="00030BBF"/>
    <w:rsid w:val="00030C5B"/>
    <w:rsid w:val="000319BF"/>
    <w:rsid w:val="000335D6"/>
    <w:rsid w:val="000376FE"/>
    <w:rsid w:val="000411A2"/>
    <w:rsid w:val="00041415"/>
    <w:rsid w:val="000430AB"/>
    <w:rsid w:val="00044160"/>
    <w:rsid w:val="000467D1"/>
    <w:rsid w:val="0004795E"/>
    <w:rsid w:val="00050496"/>
    <w:rsid w:val="00051EF8"/>
    <w:rsid w:val="00053AAB"/>
    <w:rsid w:val="0005434F"/>
    <w:rsid w:val="00054B09"/>
    <w:rsid w:val="00055D5C"/>
    <w:rsid w:val="00056778"/>
    <w:rsid w:val="000572F6"/>
    <w:rsid w:val="00060823"/>
    <w:rsid w:val="0006098A"/>
    <w:rsid w:val="00060F60"/>
    <w:rsid w:val="0006295C"/>
    <w:rsid w:val="0006399E"/>
    <w:rsid w:val="00065294"/>
    <w:rsid w:val="0006560B"/>
    <w:rsid w:val="00065B71"/>
    <w:rsid w:val="000671B0"/>
    <w:rsid w:val="000673B5"/>
    <w:rsid w:val="00070FC4"/>
    <w:rsid w:val="000713D8"/>
    <w:rsid w:val="00071987"/>
    <w:rsid w:val="00071FEA"/>
    <w:rsid w:val="00073297"/>
    <w:rsid w:val="00073B75"/>
    <w:rsid w:val="00074D2F"/>
    <w:rsid w:val="0007555C"/>
    <w:rsid w:val="00075672"/>
    <w:rsid w:val="00075C1E"/>
    <w:rsid w:val="00076838"/>
    <w:rsid w:val="00081268"/>
    <w:rsid w:val="0008457A"/>
    <w:rsid w:val="00084CF1"/>
    <w:rsid w:val="00085E30"/>
    <w:rsid w:val="00086270"/>
    <w:rsid w:val="00086831"/>
    <w:rsid w:val="0008794A"/>
    <w:rsid w:val="00090D17"/>
    <w:rsid w:val="000921D0"/>
    <w:rsid w:val="000930B7"/>
    <w:rsid w:val="00093C5D"/>
    <w:rsid w:val="00093ED1"/>
    <w:rsid w:val="00095956"/>
    <w:rsid w:val="00095FE3"/>
    <w:rsid w:val="00096D42"/>
    <w:rsid w:val="000A168C"/>
    <w:rsid w:val="000A25AE"/>
    <w:rsid w:val="000A3642"/>
    <w:rsid w:val="000A72A9"/>
    <w:rsid w:val="000B024D"/>
    <w:rsid w:val="000B2533"/>
    <w:rsid w:val="000B2829"/>
    <w:rsid w:val="000B38F3"/>
    <w:rsid w:val="000B525C"/>
    <w:rsid w:val="000B6A67"/>
    <w:rsid w:val="000B6D98"/>
    <w:rsid w:val="000B7751"/>
    <w:rsid w:val="000C07D2"/>
    <w:rsid w:val="000C12B6"/>
    <w:rsid w:val="000C4E34"/>
    <w:rsid w:val="000C5E61"/>
    <w:rsid w:val="000C7542"/>
    <w:rsid w:val="000C79DD"/>
    <w:rsid w:val="000D07BA"/>
    <w:rsid w:val="000D0F3E"/>
    <w:rsid w:val="000D5F11"/>
    <w:rsid w:val="000D7DB9"/>
    <w:rsid w:val="000D7F64"/>
    <w:rsid w:val="000E20D6"/>
    <w:rsid w:val="000E41DB"/>
    <w:rsid w:val="000E4EEA"/>
    <w:rsid w:val="000F30B9"/>
    <w:rsid w:val="000F7979"/>
    <w:rsid w:val="001039A5"/>
    <w:rsid w:val="00104825"/>
    <w:rsid w:val="001069BB"/>
    <w:rsid w:val="00107166"/>
    <w:rsid w:val="001079C3"/>
    <w:rsid w:val="001124F7"/>
    <w:rsid w:val="00112713"/>
    <w:rsid w:val="0011317D"/>
    <w:rsid w:val="00113321"/>
    <w:rsid w:val="00113530"/>
    <w:rsid w:val="00113531"/>
    <w:rsid w:val="00115138"/>
    <w:rsid w:val="0011686E"/>
    <w:rsid w:val="0011692E"/>
    <w:rsid w:val="001206DF"/>
    <w:rsid w:val="001219F9"/>
    <w:rsid w:val="0012336B"/>
    <w:rsid w:val="001259C9"/>
    <w:rsid w:val="00127804"/>
    <w:rsid w:val="001303E2"/>
    <w:rsid w:val="001347D8"/>
    <w:rsid w:val="00134CF7"/>
    <w:rsid w:val="00136539"/>
    <w:rsid w:val="00137B33"/>
    <w:rsid w:val="00137F3F"/>
    <w:rsid w:val="001408D5"/>
    <w:rsid w:val="00140952"/>
    <w:rsid w:val="00143AD7"/>
    <w:rsid w:val="00144BB4"/>
    <w:rsid w:val="001452B6"/>
    <w:rsid w:val="00146657"/>
    <w:rsid w:val="00150065"/>
    <w:rsid w:val="0015111E"/>
    <w:rsid w:val="00151124"/>
    <w:rsid w:val="0015128C"/>
    <w:rsid w:val="0015202D"/>
    <w:rsid w:val="00152177"/>
    <w:rsid w:val="001533FA"/>
    <w:rsid w:val="0015517B"/>
    <w:rsid w:val="00156456"/>
    <w:rsid w:val="001571D8"/>
    <w:rsid w:val="001573FD"/>
    <w:rsid w:val="00161579"/>
    <w:rsid w:val="00162045"/>
    <w:rsid w:val="0016282B"/>
    <w:rsid w:val="00163990"/>
    <w:rsid w:val="001640F6"/>
    <w:rsid w:val="001665C2"/>
    <w:rsid w:val="00167CF3"/>
    <w:rsid w:val="00170F38"/>
    <w:rsid w:val="0017111F"/>
    <w:rsid w:val="001714D2"/>
    <w:rsid w:val="0017198C"/>
    <w:rsid w:val="00173673"/>
    <w:rsid w:val="00173FA5"/>
    <w:rsid w:val="0017489B"/>
    <w:rsid w:val="00174AFE"/>
    <w:rsid w:val="0017594C"/>
    <w:rsid w:val="00175C63"/>
    <w:rsid w:val="00177DEE"/>
    <w:rsid w:val="0018029D"/>
    <w:rsid w:val="001805DE"/>
    <w:rsid w:val="001805E7"/>
    <w:rsid w:val="001816BE"/>
    <w:rsid w:val="00182473"/>
    <w:rsid w:val="00182989"/>
    <w:rsid w:val="00182C05"/>
    <w:rsid w:val="0018432C"/>
    <w:rsid w:val="00186560"/>
    <w:rsid w:val="0018753E"/>
    <w:rsid w:val="0019359F"/>
    <w:rsid w:val="001A1265"/>
    <w:rsid w:val="001A19F7"/>
    <w:rsid w:val="001A1AEB"/>
    <w:rsid w:val="001A3801"/>
    <w:rsid w:val="001A4516"/>
    <w:rsid w:val="001A4B95"/>
    <w:rsid w:val="001A4C85"/>
    <w:rsid w:val="001A4E24"/>
    <w:rsid w:val="001A5B12"/>
    <w:rsid w:val="001A639D"/>
    <w:rsid w:val="001A73D7"/>
    <w:rsid w:val="001A7DF5"/>
    <w:rsid w:val="001A7FF9"/>
    <w:rsid w:val="001B37DE"/>
    <w:rsid w:val="001B6E17"/>
    <w:rsid w:val="001C2A94"/>
    <w:rsid w:val="001C2EF4"/>
    <w:rsid w:val="001C3AE5"/>
    <w:rsid w:val="001C4E68"/>
    <w:rsid w:val="001C5D7A"/>
    <w:rsid w:val="001D1AE0"/>
    <w:rsid w:val="001D63E5"/>
    <w:rsid w:val="001D7461"/>
    <w:rsid w:val="001D7ABF"/>
    <w:rsid w:val="001E1EDF"/>
    <w:rsid w:val="001E2499"/>
    <w:rsid w:val="001E3EB3"/>
    <w:rsid w:val="001E4D73"/>
    <w:rsid w:val="001E5719"/>
    <w:rsid w:val="001E57FB"/>
    <w:rsid w:val="001F0C13"/>
    <w:rsid w:val="001F3932"/>
    <w:rsid w:val="001F4B32"/>
    <w:rsid w:val="001F54EB"/>
    <w:rsid w:val="001F55DC"/>
    <w:rsid w:val="001F583D"/>
    <w:rsid w:val="001F5AA6"/>
    <w:rsid w:val="001F63D4"/>
    <w:rsid w:val="0020033D"/>
    <w:rsid w:val="00201CA9"/>
    <w:rsid w:val="00202710"/>
    <w:rsid w:val="00202AE7"/>
    <w:rsid w:val="00203B8A"/>
    <w:rsid w:val="00204718"/>
    <w:rsid w:val="0020561B"/>
    <w:rsid w:val="002066F3"/>
    <w:rsid w:val="00206BFD"/>
    <w:rsid w:val="0020794B"/>
    <w:rsid w:val="00207FCC"/>
    <w:rsid w:val="00210E5E"/>
    <w:rsid w:val="002123D9"/>
    <w:rsid w:val="00213203"/>
    <w:rsid w:val="0021484E"/>
    <w:rsid w:val="00220042"/>
    <w:rsid w:val="00222024"/>
    <w:rsid w:val="002237EF"/>
    <w:rsid w:val="0022388F"/>
    <w:rsid w:val="00225048"/>
    <w:rsid w:val="00226656"/>
    <w:rsid w:val="00230050"/>
    <w:rsid w:val="00230DCE"/>
    <w:rsid w:val="00231CCF"/>
    <w:rsid w:val="00235D74"/>
    <w:rsid w:val="00236144"/>
    <w:rsid w:val="0023672C"/>
    <w:rsid w:val="002370A7"/>
    <w:rsid w:val="002410DF"/>
    <w:rsid w:val="00241C7A"/>
    <w:rsid w:val="0024576C"/>
    <w:rsid w:val="00250C17"/>
    <w:rsid w:val="00250D90"/>
    <w:rsid w:val="00253BF6"/>
    <w:rsid w:val="002542BB"/>
    <w:rsid w:val="002548D8"/>
    <w:rsid w:val="002555E0"/>
    <w:rsid w:val="002557C9"/>
    <w:rsid w:val="00257690"/>
    <w:rsid w:val="002608D9"/>
    <w:rsid w:val="00260A1D"/>
    <w:rsid w:val="00261EAD"/>
    <w:rsid w:val="00262DC7"/>
    <w:rsid w:val="0026411E"/>
    <w:rsid w:val="00265CB0"/>
    <w:rsid w:val="0027048F"/>
    <w:rsid w:val="00270CD7"/>
    <w:rsid w:val="002716CE"/>
    <w:rsid w:val="00271EE5"/>
    <w:rsid w:val="002728CC"/>
    <w:rsid w:val="00272AB4"/>
    <w:rsid w:val="00272EE5"/>
    <w:rsid w:val="00273D41"/>
    <w:rsid w:val="00274764"/>
    <w:rsid w:val="00274E01"/>
    <w:rsid w:val="002750A0"/>
    <w:rsid w:val="0027541A"/>
    <w:rsid w:val="00275EB3"/>
    <w:rsid w:val="0028054B"/>
    <w:rsid w:val="00280BEA"/>
    <w:rsid w:val="00282288"/>
    <w:rsid w:val="002824AE"/>
    <w:rsid w:val="00282A3A"/>
    <w:rsid w:val="002847C8"/>
    <w:rsid w:val="00285F12"/>
    <w:rsid w:val="0028704E"/>
    <w:rsid w:val="00287E72"/>
    <w:rsid w:val="002908CE"/>
    <w:rsid w:val="00292253"/>
    <w:rsid w:val="00294EAF"/>
    <w:rsid w:val="002956BD"/>
    <w:rsid w:val="00296678"/>
    <w:rsid w:val="002A053C"/>
    <w:rsid w:val="002A0542"/>
    <w:rsid w:val="002A0DD0"/>
    <w:rsid w:val="002A24CF"/>
    <w:rsid w:val="002A2D62"/>
    <w:rsid w:val="002A3375"/>
    <w:rsid w:val="002A5C42"/>
    <w:rsid w:val="002A7339"/>
    <w:rsid w:val="002A7BC4"/>
    <w:rsid w:val="002B0D1F"/>
    <w:rsid w:val="002B14A5"/>
    <w:rsid w:val="002B1F7E"/>
    <w:rsid w:val="002B35ED"/>
    <w:rsid w:val="002B58B0"/>
    <w:rsid w:val="002C4137"/>
    <w:rsid w:val="002C5072"/>
    <w:rsid w:val="002C6C30"/>
    <w:rsid w:val="002D044F"/>
    <w:rsid w:val="002D391E"/>
    <w:rsid w:val="002D4219"/>
    <w:rsid w:val="002D4240"/>
    <w:rsid w:val="002D4CCC"/>
    <w:rsid w:val="002D5FCD"/>
    <w:rsid w:val="002D718B"/>
    <w:rsid w:val="002D7602"/>
    <w:rsid w:val="002D780A"/>
    <w:rsid w:val="002D78E1"/>
    <w:rsid w:val="002D79B0"/>
    <w:rsid w:val="002E12AD"/>
    <w:rsid w:val="002E32BC"/>
    <w:rsid w:val="002E3A6F"/>
    <w:rsid w:val="002E445E"/>
    <w:rsid w:val="002E48E5"/>
    <w:rsid w:val="002E51F7"/>
    <w:rsid w:val="002E56CD"/>
    <w:rsid w:val="002E764C"/>
    <w:rsid w:val="002E7BB6"/>
    <w:rsid w:val="002F13BB"/>
    <w:rsid w:val="002F598A"/>
    <w:rsid w:val="002F61D4"/>
    <w:rsid w:val="00302CCC"/>
    <w:rsid w:val="003038D5"/>
    <w:rsid w:val="00304719"/>
    <w:rsid w:val="00304828"/>
    <w:rsid w:val="003053DA"/>
    <w:rsid w:val="00306E7D"/>
    <w:rsid w:val="00310E5D"/>
    <w:rsid w:val="00311FB3"/>
    <w:rsid w:val="00312128"/>
    <w:rsid w:val="0031390F"/>
    <w:rsid w:val="00313EF0"/>
    <w:rsid w:val="0031599A"/>
    <w:rsid w:val="003216E7"/>
    <w:rsid w:val="00322D4F"/>
    <w:rsid w:val="00324B55"/>
    <w:rsid w:val="00326B22"/>
    <w:rsid w:val="003305C8"/>
    <w:rsid w:val="003311F4"/>
    <w:rsid w:val="003319E5"/>
    <w:rsid w:val="0033478B"/>
    <w:rsid w:val="00335205"/>
    <w:rsid w:val="00336828"/>
    <w:rsid w:val="00341A7D"/>
    <w:rsid w:val="003429D1"/>
    <w:rsid w:val="00342B64"/>
    <w:rsid w:val="00343ED8"/>
    <w:rsid w:val="00346388"/>
    <w:rsid w:val="003530AF"/>
    <w:rsid w:val="003601B1"/>
    <w:rsid w:val="00360EB6"/>
    <w:rsid w:val="003614ED"/>
    <w:rsid w:val="0036224E"/>
    <w:rsid w:val="00362BC5"/>
    <w:rsid w:val="00362C93"/>
    <w:rsid w:val="00362CE2"/>
    <w:rsid w:val="00365CBE"/>
    <w:rsid w:val="003675D8"/>
    <w:rsid w:val="0037465D"/>
    <w:rsid w:val="00375105"/>
    <w:rsid w:val="00375271"/>
    <w:rsid w:val="00383B3E"/>
    <w:rsid w:val="00383CB8"/>
    <w:rsid w:val="0038428D"/>
    <w:rsid w:val="00384310"/>
    <w:rsid w:val="00385A39"/>
    <w:rsid w:val="00387748"/>
    <w:rsid w:val="00387ACD"/>
    <w:rsid w:val="003903DB"/>
    <w:rsid w:val="00390467"/>
    <w:rsid w:val="00391A85"/>
    <w:rsid w:val="003920CE"/>
    <w:rsid w:val="00392F8B"/>
    <w:rsid w:val="00392FE4"/>
    <w:rsid w:val="003939F9"/>
    <w:rsid w:val="00394C79"/>
    <w:rsid w:val="00394D89"/>
    <w:rsid w:val="00396022"/>
    <w:rsid w:val="003977EF"/>
    <w:rsid w:val="003A04C7"/>
    <w:rsid w:val="003A0A50"/>
    <w:rsid w:val="003A0C5D"/>
    <w:rsid w:val="003A1398"/>
    <w:rsid w:val="003A3981"/>
    <w:rsid w:val="003A3E37"/>
    <w:rsid w:val="003A4403"/>
    <w:rsid w:val="003A4C0D"/>
    <w:rsid w:val="003B319F"/>
    <w:rsid w:val="003B351B"/>
    <w:rsid w:val="003B58C1"/>
    <w:rsid w:val="003C229D"/>
    <w:rsid w:val="003C3FC5"/>
    <w:rsid w:val="003C5BBD"/>
    <w:rsid w:val="003C680E"/>
    <w:rsid w:val="003C6A9B"/>
    <w:rsid w:val="003C6C23"/>
    <w:rsid w:val="003C6D08"/>
    <w:rsid w:val="003D424B"/>
    <w:rsid w:val="003D4536"/>
    <w:rsid w:val="003D4CF6"/>
    <w:rsid w:val="003D6594"/>
    <w:rsid w:val="003D6630"/>
    <w:rsid w:val="003D771B"/>
    <w:rsid w:val="003D7BE0"/>
    <w:rsid w:val="003E00C5"/>
    <w:rsid w:val="003E1849"/>
    <w:rsid w:val="003E1A10"/>
    <w:rsid w:val="003E2847"/>
    <w:rsid w:val="003E28AA"/>
    <w:rsid w:val="003E2B0F"/>
    <w:rsid w:val="003E3CD8"/>
    <w:rsid w:val="003E4998"/>
    <w:rsid w:val="003E501F"/>
    <w:rsid w:val="003E519B"/>
    <w:rsid w:val="003E5AF3"/>
    <w:rsid w:val="003E5DFC"/>
    <w:rsid w:val="003E6F56"/>
    <w:rsid w:val="003F18CD"/>
    <w:rsid w:val="003F22DC"/>
    <w:rsid w:val="003F3CC8"/>
    <w:rsid w:val="003F4D9A"/>
    <w:rsid w:val="003F57F0"/>
    <w:rsid w:val="003F5A84"/>
    <w:rsid w:val="003F6D69"/>
    <w:rsid w:val="003F6F7C"/>
    <w:rsid w:val="00400323"/>
    <w:rsid w:val="0040101C"/>
    <w:rsid w:val="00401107"/>
    <w:rsid w:val="0040246A"/>
    <w:rsid w:val="00402DEA"/>
    <w:rsid w:val="0040378E"/>
    <w:rsid w:val="00403E6F"/>
    <w:rsid w:val="004040B0"/>
    <w:rsid w:val="0040445E"/>
    <w:rsid w:val="00405F9C"/>
    <w:rsid w:val="0040664B"/>
    <w:rsid w:val="00406ABB"/>
    <w:rsid w:val="00406D36"/>
    <w:rsid w:val="00407BBD"/>
    <w:rsid w:val="00414DA8"/>
    <w:rsid w:val="004154A2"/>
    <w:rsid w:val="004169EC"/>
    <w:rsid w:val="00416FDD"/>
    <w:rsid w:val="00420540"/>
    <w:rsid w:val="0042148A"/>
    <w:rsid w:val="004227BD"/>
    <w:rsid w:val="00425335"/>
    <w:rsid w:val="004257D7"/>
    <w:rsid w:val="00425889"/>
    <w:rsid w:val="004261E6"/>
    <w:rsid w:val="00426247"/>
    <w:rsid w:val="00430601"/>
    <w:rsid w:val="004307DD"/>
    <w:rsid w:val="004310A8"/>
    <w:rsid w:val="0043270A"/>
    <w:rsid w:val="00434026"/>
    <w:rsid w:val="004343DA"/>
    <w:rsid w:val="0043447C"/>
    <w:rsid w:val="0043542B"/>
    <w:rsid w:val="00437411"/>
    <w:rsid w:val="00440D58"/>
    <w:rsid w:val="00441746"/>
    <w:rsid w:val="00442D1B"/>
    <w:rsid w:val="00442EA1"/>
    <w:rsid w:val="00442ED2"/>
    <w:rsid w:val="00444953"/>
    <w:rsid w:val="00447DAB"/>
    <w:rsid w:val="004536DF"/>
    <w:rsid w:val="004556A8"/>
    <w:rsid w:val="004566D1"/>
    <w:rsid w:val="00457165"/>
    <w:rsid w:val="00460483"/>
    <w:rsid w:val="00460A8F"/>
    <w:rsid w:val="004650D9"/>
    <w:rsid w:val="0046576C"/>
    <w:rsid w:val="00465EF8"/>
    <w:rsid w:val="00470128"/>
    <w:rsid w:val="00474212"/>
    <w:rsid w:val="00474EF8"/>
    <w:rsid w:val="00476454"/>
    <w:rsid w:val="004767D7"/>
    <w:rsid w:val="0047738E"/>
    <w:rsid w:val="00480FF7"/>
    <w:rsid w:val="00482B19"/>
    <w:rsid w:val="00483288"/>
    <w:rsid w:val="004839DC"/>
    <w:rsid w:val="00484B6E"/>
    <w:rsid w:val="004875C8"/>
    <w:rsid w:val="00490419"/>
    <w:rsid w:val="00490571"/>
    <w:rsid w:val="00490B7B"/>
    <w:rsid w:val="00493389"/>
    <w:rsid w:val="00493719"/>
    <w:rsid w:val="00494635"/>
    <w:rsid w:val="00496B11"/>
    <w:rsid w:val="00496CE1"/>
    <w:rsid w:val="00496F4C"/>
    <w:rsid w:val="004A220D"/>
    <w:rsid w:val="004A30FE"/>
    <w:rsid w:val="004A531E"/>
    <w:rsid w:val="004A6C86"/>
    <w:rsid w:val="004B041B"/>
    <w:rsid w:val="004B0A40"/>
    <w:rsid w:val="004B1F04"/>
    <w:rsid w:val="004B3A70"/>
    <w:rsid w:val="004B3E25"/>
    <w:rsid w:val="004B4FFD"/>
    <w:rsid w:val="004B53E6"/>
    <w:rsid w:val="004B67CC"/>
    <w:rsid w:val="004B69C3"/>
    <w:rsid w:val="004B69CB"/>
    <w:rsid w:val="004B6E82"/>
    <w:rsid w:val="004B6EE6"/>
    <w:rsid w:val="004C0BB4"/>
    <w:rsid w:val="004C198D"/>
    <w:rsid w:val="004C1B58"/>
    <w:rsid w:val="004C27C4"/>
    <w:rsid w:val="004C2897"/>
    <w:rsid w:val="004C32C7"/>
    <w:rsid w:val="004C7FD5"/>
    <w:rsid w:val="004D0AD5"/>
    <w:rsid w:val="004D2F66"/>
    <w:rsid w:val="004D3E45"/>
    <w:rsid w:val="004D5D3E"/>
    <w:rsid w:val="004E158B"/>
    <w:rsid w:val="004E1BD1"/>
    <w:rsid w:val="004E1D16"/>
    <w:rsid w:val="004E364A"/>
    <w:rsid w:val="004E5777"/>
    <w:rsid w:val="004E57CD"/>
    <w:rsid w:val="004E5E54"/>
    <w:rsid w:val="004F21E4"/>
    <w:rsid w:val="004F24E2"/>
    <w:rsid w:val="004F2BC6"/>
    <w:rsid w:val="004F3BDA"/>
    <w:rsid w:val="004F4626"/>
    <w:rsid w:val="004F5157"/>
    <w:rsid w:val="004F6C5B"/>
    <w:rsid w:val="004F73A7"/>
    <w:rsid w:val="004F7705"/>
    <w:rsid w:val="00505CF2"/>
    <w:rsid w:val="00505FF4"/>
    <w:rsid w:val="00506972"/>
    <w:rsid w:val="00506AEA"/>
    <w:rsid w:val="00507FA7"/>
    <w:rsid w:val="005101A4"/>
    <w:rsid w:val="00510A82"/>
    <w:rsid w:val="00511521"/>
    <w:rsid w:val="005124BC"/>
    <w:rsid w:val="00512842"/>
    <w:rsid w:val="005136FC"/>
    <w:rsid w:val="005149F0"/>
    <w:rsid w:val="00515C42"/>
    <w:rsid w:val="00515EF2"/>
    <w:rsid w:val="00516DFF"/>
    <w:rsid w:val="00517E6C"/>
    <w:rsid w:val="00521EA7"/>
    <w:rsid w:val="0052500E"/>
    <w:rsid w:val="00525179"/>
    <w:rsid w:val="00531D9E"/>
    <w:rsid w:val="00532D0A"/>
    <w:rsid w:val="005330AD"/>
    <w:rsid w:val="005335D6"/>
    <w:rsid w:val="00535D2E"/>
    <w:rsid w:val="00537184"/>
    <w:rsid w:val="0054071D"/>
    <w:rsid w:val="005417FB"/>
    <w:rsid w:val="00542AEE"/>
    <w:rsid w:val="00543495"/>
    <w:rsid w:val="00544E0D"/>
    <w:rsid w:val="00545099"/>
    <w:rsid w:val="00546669"/>
    <w:rsid w:val="00547267"/>
    <w:rsid w:val="00550048"/>
    <w:rsid w:val="00555918"/>
    <w:rsid w:val="005564F8"/>
    <w:rsid w:val="00556959"/>
    <w:rsid w:val="00560FAD"/>
    <w:rsid w:val="0056143C"/>
    <w:rsid w:val="00561FA9"/>
    <w:rsid w:val="00566730"/>
    <w:rsid w:val="00567C47"/>
    <w:rsid w:val="00570331"/>
    <w:rsid w:val="0057284A"/>
    <w:rsid w:val="00572C80"/>
    <w:rsid w:val="0057366F"/>
    <w:rsid w:val="00573919"/>
    <w:rsid w:val="00574428"/>
    <w:rsid w:val="00574EB4"/>
    <w:rsid w:val="00577764"/>
    <w:rsid w:val="00581CE9"/>
    <w:rsid w:val="00582116"/>
    <w:rsid w:val="0058244B"/>
    <w:rsid w:val="00582B72"/>
    <w:rsid w:val="00584567"/>
    <w:rsid w:val="005872F5"/>
    <w:rsid w:val="0058742A"/>
    <w:rsid w:val="0059078B"/>
    <w:rsid w:val="00592B75"/>
    <w:rsid w:val="005936FF"/>
    <w:rsid w:val="00594EFB"/>
    <w:rsid w:val="0059742D"/>
    <w:rsid w:val="00597435"/>
    <w:rsid w:val="00597BCC"/>
    <w:rsid w:val="005A14EA"/>
    <w:rsid w:val="005A1F04"/>
    <w:rsid w:val="005A223C"/>
    <w:rsid w:val="005A26BC"/>
    <w:rsid w:val="005A2FA0"/>
    <w:rsid w:val="005B0D36"/>
    <w:rsid w:val="005B127C"/>
    <w:rsid w:val="005B18F5"/>
    <w:rsid w:val="005B2D0F"/>
    <w:rsid w:val="005B2F06"/>
    <w:rsid w:val="005B381A"/>
    <w:rsid w:val="005B4341"/>
    <w:rsid w:val="005B4CAD"/>
    <w:rsid w:val="005B6E05"/>
    <w:rsid w:val="005B7428"/>
    <w:rsid w:val="005B7CA7"/>
    <w:rsid w:val="005B7DFA"/>
    <w:rsid w:val="005B7E53"/>
    <w:rsid w:val="005C3D5C"/>
    <w:rsid w:val="005C5817"/>
    <w:rsid w:val="005C71F2"/>
    <w:rsid w:val="005C764E"/>
    <w:rsid w:val="005D20F8"/>
    <w:rsid w:val="005D2ACE"/>
    <w:rsid w:val="005D3311"/>
    <w:rsid w:val="005D670E"/>
    <w:rsid w:val="005D6CEE"/>
    <w:rsid w:val="005E198B"/>
    <w:rsid w:val="005E4813"/>
    <w:rsid w:val="005E53B5"/>
    <w:rsid w:val="005E68AF"/>
    <w:rsid w:val="005E7329"/>
    <w:rsid w:val="005E7F26"/>
    <w:rsid w:val="005F0609"/>
    <w:rsid w:val="005F0693"/>
    <w:rsid w:val="005F0B5B"/>
    <w:rsid w:val="005F1143"/>
    <w:rsid w:val="005F1E1D"/>
    <w:rsid w:val="005F2186"/>
    <w:rsid w:val="005F3C58"/>
    <w:rsid w:val="005F7166"/>
    <w:rsid w:val="00606BC7"/>
    <w:rsid w:val="006072AD"/>
    <w:rsid w:val="00607555"/>
    <w:rsid w:val="00607BAB"/>
    <w:rsid w:val="00607FF9"/>
    <w:rsid w:val="00610A03"/>
    <w:rsid w:val="00610E17"/>
    <w:rsid w:val="00611368"/>
    <w:rsid w:val="00611DB2"/>
    <w:rsid w:val="00611FA0"/>
    <w:rsid w:val="00612B4B"/>
    <w:rsid w:val="00613ED5"/>
    <w:rsid w:val="00615723"/>
    <w:rsid w:val="00616A6B"/>
    <w:rsid w:val="00621543"/>
    <w:rsid w:val="00621D5A"/>
    <w:rsid w:val="00622A8B"/>
    <w:rsid w:val="00624CC4"/>
    <w:rsid w:val="00624DC2"/>
    <w:rsid w:val="0062529A"/>
    <w:rsid w:val="006269EF"/>
    <w:rsid w:val="00630AAA"/>
    <w:rsid w:val="00632205"/>
    <w:rsid w:val="006328F5"/>
    <w:rsid w:val="00633086"/>
    <w:rsid w:val="00634492"/>
    <w:rsid w:val="006357A7"/>
    <w:rsid w:val="00636761"/>
    <w:rsid w:val="00640B3D"/>
    <w:rsid w:val="0064196F"/>
    <w:rsid w:val="00641B9F"/>
    <w:rsid w:val="0064206B"/>
    <w:rsid w:val="006431BC"/>
    <w:rsid w:val="006433EA"/>
    <w:rsid w:val="006437F4"/>
    <w:rsid w:val="006440AC"/>
    <w:rsid w:val="00645C9F"/>
    <w:rsid w:val="00646667"/>
    <w:rsid w:val="0064735C"/>
    <w:rsid w:val="006505D4"/>
    <w:rsid w:val="00654E30"/>
    <w:rsid w:val="00655DB5"/>
    <w:rsid w:val="00657707"/>
    <w:rsid w:val="00661C1E"/>
    <w:rsid w:val="006620EF"/>
    <w:rsid w:val="00662531"/>
    <w:rsid w:val="0066370E"/>
    <w:rsid w:val="00665FE0"/>
    <w:rsid w:val="00670284"/>
    <w:rsid w:val="00670F2B"/>
    <w:rsid w:val="0067375C"/>
    <w:rsid w:val="00674EA4"/>
    <w:rsid w:val="00675657"/>
    <w:rsid w:val="0067588C"/>
    <w:rsid w:val="00675D72"/>
    <w:rsid w:val="00682F37"/>
    <w:rsid w:val="0068463D"/>
    <w:rsid w:val="00684A2F"/>
    <w:rsid w:val="00684BB6"/>
    <w:rsid w:val="006853F2"/>
    <w:rsid w:val="006859B7"/>
    <w:rsid w:val="006878C5"/>
    <w:rsid w:val="006913CE"/>
    <w:rsid w:val="00692AA3"/>
    <w:rsid w:val="006961DA"/>
    <w:rsid w:val="00696CED"/>
    <w:rsid w:val="00696FFC"/>
    <w:rsid w:val="006972C2"/>
    <w:rsid w:val="006A0BE7"/>
    <w:rsid w:val="006A3B43"/>
    <w:rsid w:val="006A494E"/>
    <w:rsid w:val="006A6758"/>
    <w:rsid w:val="006B0D35"/>
    <w:rsid w:val="006B2E88"/>
    <w:rsid w:val="006B36C3"/>
    <w:rsid w:val="006B5C45"/>
    <w:rsid w:val="006C296C"/>
    <w:rsid w:val="006C5919"/>
    <w:rsid w:val="006D02FC"/>
    <w:rsid w:val="006D192F"/>
    <w:rsid w:val="006D247B"/>
    <w:rsid w:val="006D2B22"/>
    <w:rsid w:val="006D44ED"/>
    <w:rsid w:val="006D6107"/>
    <w:rsid w:val="006D67C2"/>
    <w:rsid w:val="006D6817"/>
    <w:rsid w:val="006D74E5"/>
    <w:rsid w:val="006E0A78"/>
    <w:rsid w:val="006E0BEC"/>
    <w:rsid w:val="006E34F6"/>
    <w:rsid w:val="006E43ED"/>
    <w:rsid w:val="006F03D0"/>
    <w:rsid w:val="006F0A9D"/>
    <w:rsid w:val="006F2C90"/>
    <w:rsid w:val="006F5F21"/>
    <w:rsid w:val="006F6C05"/>
    <w:rsid w:val="006F71E5"/>
    <w:rsid w:val="006F7ED1"/>
    <w:rsid w:val="00701189"/>
    <w:rsid w:val="007021D8"/>
    <w:rsid w:val="00705431"/>
    <w:rsid w:val="00710B3A"/>
    <w:rsid w:val="00711003"/>
    <w:rsid w:val="00712984"/>
    <w:rsid w:val="00714ECB"/>
    <w:rsid w:val="00720B79"/>
    <w:rsid w:val="00721159"/>
    <w:rsid w:val="00721C5A"/>
    <w:rsid w:val="00724B34"/>
    <w:rsid w:val="007253E1"/>
    <w:rsid w:val="00726878"/>
    <w:rsid w:val="00726CE6"/>
    <w:rsid w:val="00726FE1"/>
    <w:rsid w:val="00732605"/>
    <w:rsid w:val="007334B3"/>
    <w:rsid w:val="007363BC"/>
    <w:rsid w:val="00741F04"/>
    <w:rsid w:val="0074297E"/>
    <w:rsid w:val="00742D8B"/>
    <w:rsid w:val="007433DD"/>
    <w:rsid w:val="00750341"/>
    <w:rsid w:val="00750690"/>
    <w:rsid w:val="00752000"/>
    <w:rsid w:val="0075210C"/>
    <w:rsid w:val="00755063"/>
    <w:rsid w:val="0075585E"/>
    <w:rsid w:val="00761749"/>
    <w:rsid w:val="00761C5C"/>
    <w:rsid w:val="00766C17"/>
    <w:rsid w:val="00774072"/>
    <w:rsid w:val="00774EEB"/>
    <w:rsid w:val="00777B34"/>
    <w:rsid w:val="007800E5"/>
    <w:rsid w:val="00780826"/>
    <w:rsid w:val="00781B17"/>
    <w:rsid w:val="0078250C"/>
    <w:rsid w:val="00783127"/>
    <w:rsid w:val="00783CE1"/>
    <w:rsid w:val="0078585D"/>
    <w:rsid w:val="007862E8"/>
    <w:rsid w:val="00786B9D"/>
    <w:rsid w:val="007877D4"/>
    <w:rsid w:val="00792196"/>
    <w:rsid w:val="0079375F"/>
    <w:rsid w:val="0079568F"/>
    <w:rsid w:val="0079594D"/>
    <w:rsid w:val="00795D16"/>
    <w:rsid w:val="00797D05"/>
    <w:rsid w:val="007A13B3"/>
    <w:rsid w:val="007A1AEE"/>
    <w:rsid w:val="007A44D3"/>
    <w:rsid w:val="007A7343"/>
    <w:rsid w:val="007B3512"/>
    <w:rsid w:val="007B3AFF"/>
    <w:rsid w:val="007B68E0"/>
    <w:rsid w:val="007C28DC"/>
    <w:rsid w:val="007C3DB3"/>
    <w:rsid w:val="007C429D"/>
    <w:rsid w:val="007C5BB5"/>
    <w:rsid w:val="007C6043"/>
    <w:rsid w:val="007D0276"/>
    <w:rsid w:val="007D22CE"/>
    <w:rsid w:val="007D3067"/>
    <w:rsid w:val="007D3B89"/>
    <w:rsid w:val="007D6AC4"/>
    <w:rsid w:val="007D7C83"/>
    <w:rsid w:val="007E04C0"/>
    <w:rsid w:val="007E2FE2"/>
    <w:rsid w:val="007E33E1"/>
    <w:rsid w:val="007E4B60"/>
    <w:rsid w:val="007F11EE"/>
    <w:rsid w:val="007F49C7"/>
    <w:rsid w:val="007F4B99"/>
    <w:rsid w:val="007F7017"/>
    <w:rsid w:val="007F73D1"/>
    <w:rsid w:val="008115A7"/>
    <w:rsid w:val="0081577A"/>
    <w:rsid w:val="00816111"/>
    <w:rsid w:val="00816144"/>
    <w:rsid w:val="00816B6D"/>
    <w:rsid w:val="00817E86"/>
    <w:rsid w:val="008201A2"/>
    <w:rsid w:val="0082026B"/>
    <w:rsid w:val="00821983"/>
    <w:rsid w:val="008223D7"/>
    <w:rsid w:val="00822BB9"/>
    <w:rsid w:val="00823AA0"/>
    <w:rsid w:val="00825A4A"/>
    <w:rsid w:val="00826EA0"/>
    <w:rsid w:val="00830823"/>
    <w:rsid w:val="008323D6"/>
    <w:rsid w:val="00833295"/>
    <w:rsid w:val="00833985"/>
    <w:rsid w:val="00835CB3"/>
    <w:rsid w:val="00837793"/>
    <w:rsid w:val="008436AD"/>
    <w:rsid w:val="00843E89"/>
    <w:rsid w:val="00844076"/>
    <w:rsid w:val="00844315"/>
    <w:rsid w:val="00847CA7"/>
    <w:rsid w:val="008503A8"/>
    <w:rsid w:val="00851593"/>
    <w:rsid w:val="0085367C"/>
    <w:rsid w:val="00856B36"/>
    <w:rsid w:val="00856EFB"/>
    <w:rsid w:val="00860775"/>
    <w:rsid w:val="00860FCB"/>
    <w:rsid w:val="00862CBE"/>
    <w:rsid w:val="008633D8"/>
    <w:rsid w:val="00865D72"/>
    <w:rsid w:val="0087091A"/>
    <w:rsid w:val="008711EB"/>
    <w:rsid w:val="00871A4F"/>
    <w:rsid w:val="00873032"/>
    <w:rsid w:val="00873EE8"/>
    <w:rsid w:val="008750DC"/>
    <w:rsid w:val="00875E04"/>
    <w:rsid w:val="0088447F"/>
    <w:rsid w:val="00886356"/>
    <w:rsid w:val="00890F0B"/>
    <w:rsid w:val="008979DA"/>
    <w:rsid w:val="008A0E8C"/>
    <w:rsid w:val="008A0F71"/>
    <w:rsid w:val="008A45DE"/>
    <w:rsid w:val="008A48C8"/>
    <w:rsid w:val="008A4F98"/>
    <w:rsid w:val="008A551C"/>
    <w:rsid w:val="008A6E02"/>
    <w:rsid w:val="008A7449"/>
    <w:rsid w:val="008A7E44"/>
    <w:rsid w:val="008B079D"/>
    <w:rsid w:val="008B1C0A"/>
    <w:rsid w:val="008B232F"/>
    <w:rsid w:val="008B2E3C"/>
    <w:rsid w:val="008B3AF0"/>
    <w:rsid w:val="008B3DD0"/>
    <w:rsid w:val="008B3E76"/>
    <w:rsid w:val="008B4AC0"/>
    <w:rsid w:val="008B4DAC"/>
    <w:rsid w:val="008C004F"/>
    <w:rsid w:val="008C1497"/>
    <w:rsid w:val="008C2B01"/>
    <w:rsid w:val="008C35E7"/>
    <w:rsid w:val="008C3FA4"/>
    <w:rsid w:val="008C3FAB"/>
    <w:rsid w:val="008C4697"/>
    <w:rsid w:val="008C4D46"/>
    <w:rsid w:val="008C5965"/>
    <w:rsid w:val="008C5EDC"/>
    <w:rsid w:val="008D1062"/>
    <w:rsid w:val="008D1B3A"/>
    <w:rsid w:val="008D323C"/>
    <w:rsid w:val="008D5AE2"/>
    <w:rsid w:val="008D63E2"/>
    <w:rsid w:val="008D6548"/>
    <w:rsid w:val="008E2171"/>
    <w:rsid w:val="008E2558"/>
    <w:rsid w:val="008E4E07"/>
    <w:rsid w:val="008E5819"/>
    <w:rsid w:val="008E6457"/>
    <w:rsid w:val="008E6769"/>
    <w:rsid w:val="008E6B5F"/>
    <w:rsid w:val="008E6DA1"/>
    <w:rsid w:val="008E7B7F"/>
    <w:rsid w:val="008E7ED1"/>
    <w:rsid w:val="008F1762"/>
    <w:rsid w:val="008F1A0C"/>
    <w:rsid w:val="008F1D48"/>
    <w:rsid w:val="008F4C12"/>
    <w:rsid w:val="008F4E01"/>
    <w:rsid w:val="008F582A"/>
    <w:rsid w:val="008F6BCE"/>
    <w:rsid w:val="008F7EB9"/>
    <w:rsid w:val="0090053C"/>
    <w:rsid w:val="00900826"/>
    <w:rsid w:val="009017FA"/>
    <w:rsid w:val="0090465C"/>
    <w:rsid w:val="0090510D"/>
    <w:rsid w:val="009056E0"/>
    <w:rsid w:val="009059B6"/>
    <w:rsid w:val="00905CC7"/>
    <w:rsid w:val="009060CD"/>
    <w:rsid w:val="00907754"/>
    <w:rsid w:val="00907EC2"/>
    <w:rsid w:val="009108F7"/>
    <w:rsid w:val="0091097D"/>
    <w:rsid w:val="00911299"/>
    <w:rsid w:val="00911DE1"/>
    <w:rsid w:val="00913BB9"/>
    <w:rsid w:val="00914815"/>
    <w:rsid w:val="009160CD"/>
    <w:rsid w:val="00920260"/>
    <w:rsid w:val="0092142D"/>
    <w:rsid w:val="0092154E"/>
    <w:rsid w:val="0092165E"/>
    <w:rsid w:val="009218E5"/>
    <w:rsid w:val="009219A7"/>
    <w:rsid w:val="00922B00"/>
    <w:rsid w:val="00922CB3"/>
    <w:rsid w:val="0092370E"/>
    <w:rsid w:val="00923D46"/>
    <w:rsid w:val="00925987"/>
    <w:rsid w:val="009265EF"/>
    <w:rsid w:val="0092794F"/>
    <w:rsid w:val="009304C3"/>
    <w:rsid w:val="00930F75"/>
    <w:rsid w:val="00933101"/>
    <w:rsid w:val="0093353B"/>
    <w:rsid w:val="009348BD"/>
    <w:rsid w:val="00935030"/>
    <w:rsid w:val="00940747"/>
    <w:rsid w:val="00940F0F"/>
    <w:rsid w:val="00942FBD"/>
    <w:rsid w:val="0094663B"/>
    <w:rsid w:val="00946940"/>
    <w:rsid w:val="00947F7D"/>
    <w:rsid w:val="009503B6"/>
    <w:rsid w:val="009564D6"/>
    <w:rsid w:val="00956973"/>
    <w:rsid w:val="00956E32"/>
    <w:rsid w:val="00960F90"/>
    <w:rsid w:val="00962584"/>
    <w:rsid w:val="009628E8"/>
    <w:rsid w:val="0096295E"/>
    <w:rsid w:val="0096313F"/>
    <w:rsid w:val="009631CA"/>
    <w:rsid w:val="00963628"/>
    <w:rsid w:val="00967DF7"/>
    <w:rsid w:val="009715E5"/>
    <w:rsid w:val="00972E25"/>
    <w:rsid w:val="00972FA1"/>
    <w:rsid w:val="00972FAD"/>
    <w:rsid w:val="009741B9"/>
    <w:rsid w:val="00976453"/>
    <w:rsid w:val="0097766A"/>
    <w:rsid w:val="00977C19"/>
    <w:rsid w:val="00977C1E"/>
    <w:rsid w:val="00980DAB"/>
    <w:rsid w:val="00981E81"/>
    <w:rsid w:val="009830AB"/>
    <w:rsid w:val="0098518C"/>
    <w:rsid w:val="009857B5"/>
    <w:rsid w:val="00986D0A"/>
    <w:rsid w:val="00991839"/>
    <w:rsid w:val="00991C21"/>
    <w:rsid w:val="00995582"/>
    <w:rsid w:val="00996296"/>
    <w:rsid w:val="009964DE"/>
    <w:rsid w:val="009973BA"/>
    <w:rsid w:val="0099756C"/>
    <w:rsid w:val="00997F66"/>
    <w:rsid w:val="009A037A"/>
    <w:rsid w:val="009A091D"/>
    <w:rsid w:val="009A2E7D"/>
    <w:rsid w:val="009A2E87"/>
    <w:rsid w:val="009A45D3"/>
    <w:rsid w:val="009A5D0D"/>
    <w:rsid w:val="009A70F9"/>
    <w:rsid w:val="009A76B3"/>
    <w:rsid w:val="009B35D6"/>
    <w:rsid w:val="009B4EE0"/>
    <w:rsid w:val="009B5FAB"/>
    <w:rsid w:val="009B6273"/>
    <w:rsid w:val="009B6841"/>
    <w:rsid w:val="009B6965"/>
    <w:rsid w:val="009B7064"/>
    <w:rsid w:val="009B789F"/>
    <w:rsid w:val="009B78BB"/>
    <w:rsid w:val="009C0279"/>
    <w:rsid w:val="009C06BB"/>
    <w:rsid w:val="009C0E84"/>
    <w:rsid w:val="009C47C5"/>
    <w:rsid w:val="009C6FA1"/>
    <w:rsid w:val="009C7563"/>
    <w:rsid w:val="009C7BC9"/>
    <w:rsid w:val="009D0EC2"/>
    <w:rsid w:val="009D46EF"/>
    <w:rsid w:val="009D69B9"/>
    <w:rsid w:val="009D6ADB"/>
    <w:rsid w:val="009D6F87"/>
    <w:rsid w:val="009D7ED9"/>
    <w:rsid w:val="009E21D5"/>
    <w:rsid w:val="009E2959"/>
    <w:rsid w:val="009E3BD4"/>
    <w:rsid w:val="009E456E"/>
    <w:rsid w:val="009E5F55"/>
    <w:rsid w:val="009E6545"/>
    <w:rsid w:val="009E6898"/>
    <w:rsid w:val="009F07FE"/>
    <w:rsid w:val="009F2DE4"/>
    <w:rsid w:val="009F568A"/>
    <w:rsid w:val="009F61C3"/>
    <w:rsid w:val="00A002CE"/>
    <w:rsid w:val="00A01ADD"/>
    <w:rsid w:val="00A01BB3"/>
    <w:rsid w:val="00A021FC"/>
    <w:rsid w:val="00A03520"/>
    <w:rsid w:val="00A04B8D"/>
    <w:rsid w:val="00A05AEA"/>
    <w:rsid w:val="00A05FAE"/>
    <w:rsid w:val="00A06449"/>
    <w:rsid w:val="00A0681B"/>
    <w:rsid w:val="00A06919"/>
    <w:rsid w:val="00A11082"/>
    <w:rsid w:val="00A11B31"/>
    <w:rsid w:val="00A13A5F"/>
    <w:rsid w:val="00A16C66"/>
    <w:rsid w:val="00A16DA4"/>
    <w:rsid w:val="00A16EB0"/>
    <w:rsid w:val="00A1768F"/>
    <w:rsid w:val="00A2030D"/>
    <w:rsid w:val="00A23F35"/>
    <w:rsid w:val="00A242D1"/>
    <w:rsid w:val="00A25C96"/>
    <w:rsid w:val="00A27251"/>
    <w:rsid w:val="00A27423"/>
    <w:rsid w:val="00A27697"/>
    <w:rsid w:val="00A3065D"/>
    <w:rsid w:val="00A30B82"/>
    <w:rsid w:val="00A31C54"/>
    <w:rsid w:val="00A321C7"/>
    <w:rsid w:val="00A339B8"/>
    <w:rsid w:val="00A40230"/>
    <w:rsid w:val="00A434D0"/>
    <w:rsid w:val="00A4624F"/>
    <w:rsid w:val="00A5083B"/>
    <w:rsid w:val="00A50B47"/>
    <w:rsid w:val="00A50C36"/>
    <w:rsid w:val="00A51690"/>
    <w:rsid w:val="00A52F61"/>
    <w:rsid w:val="00A56835"/>
    <w:rsid w:val="00A570A0"/>
    <w:rsid w:val="00A57DE5"/>
    <w:rsid w:val="00A60723"/>
    <w:rsid w:val="00A614B6"/>
    <w:rsid w:val="00A6397F"/>
    <w:rsid w:val="00A64C79"/>
    <w:rsid w:val="00A65AE4"/>
    <w:rsid w:val="00A65FCF"/>
    <w:rsid w:val="00A67DEE"/>
    <w:rsid w:val="00A70FC1"/>
    <w:rsid w:val="00A721C2"/>
    <w:rsid w:val="00A75608"/>
    <w:rsid w:val="00A8031E"/>
    <w:rsid w:val="00A811ED"/>
    <w:rsid w:val="00A814D7"/>
    <w:rsid w:val="00A81CF2"/>
    <w:rsid w:val="00A83439"/>
    <w:rsid w:val="00A877A7"/>
    <w:rsid w:val="00A9073C"/>
    <w:rsid w:val="00A91CDC"/>
    <w:rsid w:val="00A92F15"/>
    <w:rsid w:val="00A93D5C"/>
    <w:rsid w:val="00A94673"/>
    <w:rsid w:val="00A94BE4"/>
    <w:rsid w:val="00A95359"/>
    <w:rsid w:val="00A97266"/>
    <w:rsid w:val="00A97651"/>
    <w:rsid w:val="00A97A41"/>
    <w:rsid w:val="00AA3F47"/>
    <w:rsid w:val="00AA5F38"/>
    <w:rsid w:val="00AA66BB"/>
    <w:rsid w:val="00AA7F8F"/>
    <w:rsid w:val="00AB13CD"/>
    <w:rsid w:val="00AB44B1"/>
    <w:rsid w:val="00AB4B5B"/>
    <w:rsid w:val="00AC0542"/>
    <w:rsid w:val="00AC292D"/>
    <w:rsid w:val="00AC5B91"/>
    <w:rsid w:val="00AC691B"/>
    <w:rsid w:val="00AD033D"/>
    <w:rsid w:val="00AD3040"/>
    <w:rsid w:val="00AD40CA"/>
    <w:rsid w:val="00AD41A1"/>
    <w:rsid w:val="00AD4632"/>
    <w:rsid w:val="00AD684B"/>
    <w:rsid w:val="00AD6957"/>
    <w:rsid w:val="00AE0190"/>
    <w:rsid w:val="00AE0D5E"/>
    <w:rsid w:val="00AE236C"/>
    <w:rsid w:val="00AE2420"/>
    <w:rsid w:val="00AE2CB7"/>
    <w:rsid w:val="00AE3C33"/>
    <w:rsid w:val="00AE3FAF"/>
    <w:rsid w:val="00AE4A78"/>
    <w:rsid w:val="00AE5DED"/>
    <w:rsid w:val="00AE5FAD"/>
    <w:rsid w:val="00AE623E"/>
    <w:rsid w:val="00AE7BFB"/>
    <w:rsid w:val="00AF05C9"/>
    <w:rsid w:val="00AF3D83"/>
    <w:rsid w:val="00AF7642"/>
    <w:rsid w:val="00AF76AF"/>
    <w:rsid w:val="00B02035"/>
    <w:rsid w:val="00B046B8"/>
    <w:rsid w:val="00B04AAA"/>
    <w:rsid w:val="00B04E83"/>
    <w:rsid w:val="00B05F2C"/>
    <w:rsid w:val="00B06580"/>
    <w:rsid w:val="00B07271"/>
    <w:rsid w:val="00B07493"/>
    <w:rsid w:val="00B115CB"/>
    <w:rsid w:val="00B117CF"/>
    <w:rsid w:val="00B11CEE"/>
    <w:rsid w:val="00B123C8"/>
    <w:rsid w:val="00B125E8"/>
    <w:rsid w:val="00B12C89"/>
    <w:rsid w:val="00B14D16"/>
    <w:rsid w:val="00B15ABF"/>
    <w:rsid w:val="00B1792D"/>
    <w:rsid w:val="00B20785"/>
    <w:rsid w:val="00B20C27"/>
    <w:rsid w:val="00B20C91"/>
    <w:rsid w:val="00B219B5"/>
    <w:rsid w:val="00B22453"/>
    <w:rsid w:val="00B22E8F"/>
    <w:rsid w:val="00B238EE"/>
    <w:rsid w:val="00B23F3A"/>
    <w:rsid w:val="00B24BD3"/>
    <w:rsid w:val="00B26AB7"/>
    <w:rsid w:val="00B26B5C"/>
    <w:rsid w:val="00B26D07"/>
    <w:rsid w:val="00B26DFE"/>
    <w:rsid w:val="00B27C62"/>
    <w:rsid w:val="00B31DC0"/>
    <w:rsid w:val="00B32AA7"/>
    <w:rsid w:val="00B34D6E"/>
    <w:rsid w:val="00B3573C"/>
    <w:rsid w:val="00B3675D"/>
    <w:rsid w:val="00B36EA6"/>
    <w:rsid w:val="00B40CD2"/>
    <w:rsid w:val="00B42BC6"/>
    <w:rsid w:val="00B42FF3"/>
    <w:rsid w:val="00B43A8D"/>
    <w:rsid w:val="00B43C5F"/>
    <w:rsid w:val="00B44562"/>
    <w:rsid w:val="00B45A1F"/>
    <w:rsid w:val="00B45A6D"/>
    <w:rsid w:val="00B46B46"/>
    <w:rsid w:val="00B519B4"/>
    <w:rsid w:val="00B51C11"/>
    <w:rsid w:val="00B52CF0"/>
    <w:rsid w:val="00B56147"/>
    <w:rsid w:val="00B56763"/>
    <w:rsid w:val="00B57794"/>
    <w:rsid w:val="00B60C55"/>
    <w:rsid w:val="00B62267"/>
    <w:rsid w:val="00B6260E"/>
    <w:rsid w:val="00B62E0F"/>
    <w:rsid w:val="00B62F5A"/>
    <w:rsid w:val="00B6522B"/>
    <w:rsid w:val="00B668AF"/>
    <w:rsid w:val="00B670CC"/>
    <w:rsid w:val="00B70140"/>
    <w:rsid w:val="00B704EC"/>
    <w:rsid w:val="00B72620"/>
    <w:rsid w:val="00B75A01"/>
    <w:rsid w:val="00B76752"/>
    <w:rsid w:val="00B77980"/>
    <w:rsid w:val="00B8404A"/>
    <w:rsid w:val="00B8478F"/>
    <w:rsid w:val="00B84DB7"/>
    <w:rsid w:val="00B85B74"/>
    <w:rsid w:val="00B87734"/>
    <w:rsid w:val="00B90E10"/>
    <w:rsid w:val="00B921F8"/>
    <w:rsid w:val="00B92E50"/>
    <w:rsid w:val="00B94960"/>
    <w:rsid w:val="00B94C45"/>
    <w:rsid w:val="00B94C4B"/>
    <w:rsid w:val="00BA0C75"/>
    <w:rsid w:val="00BA14E9"/>
    <w:rsid w:val="00BA3013"/>
    <w:rsid w:val="00BA484F"/>
    <w:rsid w:val="00BB2B12"/>
    <w:rsid w:val="00BB2B77"/>
    <w:rsid w:val="00BB3322"/>
    <w:rsid w:val="00BB3507"/>
    <w:rsid w:val="00BB45CE"/>
    <w:rsid w:val="00BB5991"/>
    <w:rsid w:val="00BB71C5"/>
    <w:rsid w:val="00BC275B"/>
    <w:rsid w:val="00BC454A"/>
    <w:rsid w:val="00BC4CEB"/>
    <w:rsid w:val="00BC5777"/>
    <w:rsid w:val="00BC5FF3"/>
    <w:rsid w:val="00BC6B48"/>
    <w:rsid w:val="00BD1F86"/>
    <w:rsid w:val="00BD2090"/>
    <w:rsid w:val="00BD350E"/>
    <w:rsid w:val="00BD619B"/>
    <w:rsid w:val="00BD750F"/>
    <w:rsid w:val="00BE249E"/>
    <w:rsid w:val="00BE54EC"/>
    <w:rsid w:val="00BE65BE"/>
    <w:rsid w:val="00BE66D6"/>
    <w:rsid w:val="00BE6734"/>
    <w:rsid w:val="00BE6D8A"/>
    <w:rsid w:val="00BF08EF"/>
    <w:rsid w:val="00BF11E5"/>
    <w:rsid w:val="00BF1F4F"/>
    <w:rsid w:val="00BF2201"/>
    <w:rsid w:val="00BF26A7"/>
    <w:rsid w:val="00BF32FA"/>
    <w:rsid w:val="00BF3F1E"/>
    <w:rsid w:val="00BF3FB7"/>
    <w:rsid w:val="00BF40C0"/>
    <w:rsid w:val="00BF4AEA"/>
    <w:rsid w:val="00BF4C71"/>
    <w:rsid w:val="00BF6F33"/>
    <w:rsid w:val="00BF7AAF"/>
    <w:rsid w:val="00C01A0C"/>
    <w:rsid w:val="00C01B37"/>
    <w:rsid w:val="00C052E0"/>
    <w:rsid w:val="00C10B16"/>
    <w:rsid w:val="00C12CF5"/>
    <w:rsid w:val="00C13E0D"/>
    <w:rsid w:val="00C14CB3"/>
    <w:rsid w:val="00C158DA"/>
    <w:rsid w:val="00C162ED"/>
    <w:rsid w:val="00C175F9"/>
    <w:rsid w:val="00C22B59"/>
    <w:rsid w:val="00C24D1D"/>
    <w:rsid w:val="00C25C4D"/>
    <w:rsid w:val="00C26286"/>
    <w:rsid w:val="00C30436"/>
    <w:rsid w:val="00C321F4"/>
    <w:rsid w:val="00C329F9"/>
    <w:rsid w:val="00C32E67"/>
    <w:rsid w:val="00C33EB3"/>
    <w:rsid w:val="00C34590"/>
    <w:rsid w:val="00C40419"/>
    <w:rsid w:val="00C404E3"/>
    <w:rsid w:val="00C4280D"/>
    <w:rsid w:val="00C436AF"/>
    <w:rsid w:val="00C44004"/>
    <w:rsid w:val="00C442A0"/>
    <w:rsid w:val="00C444B3"/>
    <w:rsid w:val="00C4496F"/>
    <w:rsid w:val="00C45C78"/>
    <w:rsid w:val="00C469D8"/>
    <w:rsid w:val="00C518FC"/>
    <w:rsid w:val="00C57985"/>
    <w:rsid w:val="00C60815"/>
    <w:rsid w:val="00C60893"/>
    <w:rsid w:val="00C60D75"/>
    <w:rsid w:val="00C61FA8"/>
    <w:rsid w:val="00C62730"/>
    <w:rsid w:val="00C63295"/>
    <w:rsid w:val="00C64D80"/>
    <w:rsid w:val="00C65B99"/>
    <w:rsid w:val="00C67EF9"/>
    <w:rsid w:val="00C70853"/>
    <w:rsid w:val="00C70FC8"/>
    <w:rsid w:val="00C721D2"/>
    <w:rsid w:val="00C72804"/>
    <w:rsid w:val="00C74A94"/>
    <w:rsid w:val="00C75387"/>
    <w:rsid w:val="00C75924"/>
    <w:rsid w:val="00C76B03"/>
    <w:rsid w:val="00C77581"/>
    <w:rsid w:val="00C8122C"/>
    <w:rsid w:val="00C82581"/>
    <w:rsid w:val="00C82F18"/>
    <w:rsid w:val="00C843E1"/>
    <w:rsid w:val="00C869BC"/>
    <w:rsid w:val="00C8705A"/>
    <w:rsid w:val="00C90033"/>
    <w:rsid w:val="00C95D66"/>
    <w:rsid w:val="00C96911"/>
    <w:rsid w:val="00C97A0D"/>
    <w:rsid w:val="00CA01E2"/>
    <w:rsid w:val="00CA1FDC"/>
    <w:rsid w:val="00CA2F8F"/>
    <w:rsid w:val="00CA4AD7"/>
    <w:rsid w:val="00CA6A33"/>
    <w:rsid w:val="00CB0293"/>
    <w:rsid w:val="00CB2845"/>
    <w:rsid w:val="00CB40D6"/>
    <w:rsid w:val="00CB6D70"/>
    <w:rsid w:val="00CC04BA"/>
    <w:rsid w:val="00CC07FF"/>
    <w:rsid w:val="00CC08EE"/>
    <w:rsid w:val="00CC0FF0"/>
    <w:rsid w:val="00CC4594"/>
    <w:rsid w:val="00CC4BBB"/>
    <w:rsid w:val="00CC5840"/>
    <w:rsid w:val="00CC5EB5"/>
    <w:rsid w:val="00CD1711"/>
    <w:rsid w:val="00CD2D54"/>
    <w:rsid w:val="00CD3100"/>
    <w:rsid w:val="00CD44BA"/>
    <w:rsid w:val="00CD4D3B"/>
    <w:rsid w:val="00CD7E26"/>
    <w:rsid w:val="00CD7FF2"/>
    <w:rsid w:val="00CE00BE"/>
    <w:rsid w:val="00CE26BA"/>
    <w:rsid w:val="00CE50B2"/>
    <w:rsid w:val="00CE77E6"/>
    <w:rsid w:val="00CF058A"/>
    <w:rsid w:val="00CF0BA5"/>
    <w:rsid w:val="00CF2036"/>
    <w:rsid w:val="00CF6386"/>
    <w:rsid w:val="00D019A7"/>
    <w:rsid w:val="00D01C8D"/>
    <w:rsid w:val="00D02E1C"/>
    <w:rsid w:val="00D04D29"/>
    <w:rsid w:val="00D04FCA"/>
    <w:rsid w:val="00D05163"/>
    <w:rsid w:val="00D056D9"/>
    <w:rsid w:val="00D10A3F"/>
    <w:rsid w:val="00D1104D"/>
    <w:rsid w:val="00D11A7E"/>
    <w:rsid w:val="00D144F6"/>
    <w:rsid w:val="00D14D78"/>
    <w:rsid w:val="00D179A7"/>
    <w:rsid w:val="00D20832"/>
    <w:rsid w:val="00D20F0D"/>
    <w:rsid w:val="00D27BA3"/>
    <w:rsid w:val="00D31186"/>
    <w:rsid w:val="00D31270"/>
    <w:rsid w:val="00D31914"/>
    <w:rsid w:val="00D338C6"/>
    <w:rsid w:val="00D34113"/>
    <w:rsid w:val="00D355F6"/>
    <w:rsid w:val="00D36070"/>
    <w:rsid w:val="00D36E14"/>
    <w:rsid w:val="00D3762C"/>
    <w:rsid w:val="00D44062"/>
    <w:rsid w:val="00D46D27"/>
    <w:rsid w:val="00D51EE8"/>
    <w:rsid w:val="00D52D8D"/>
    <w:rsid w:val="00D533BB"/>
    <w:rsid w:val="00D53DAB"/>
    <w:rsid w:val="00D5494B"/>
    <w:rsid w:val="00D6505F"/>
    <w:rsid w:val="00D65B31"/>
    <w:rsid w:val="00D6668C"/>
    <w:rsid w:val="00D6792F"/>
    <w:rsid w:val="00D70F00"/>
    <w:rsid w:val="00D721F3"/>
    <w:rsid w:val="00D7430E"/>
    <w:rsid w:val="00D749FC"/>
    <w:rsid w:val="00D74BDA"/>
    <w:rsid w:val="00D75B7C"/>
    <w:rsid w:val="00D764A7"/>
    <w:rsid w:val="00D76E94"/>
    <w:rsid w:val="00D776E7"/>
    <w:rsid w:val="00D77839"/>
    <w:rsid w:val="00D80BB5"/>
    <w:rsid w:val="00D8141B"/>
    <w:rsid w:val="00D82E96"/>
    <w:rsid w:val="00D8315B"/>
    <w:rsid w:val="00D84188"/>
    <w:rsid w:val="00D86BF2"/>
    <w:rsid w:val="00D90721"/>
    <w:rsid w:val="00D917E9"/>
    <w:rsid w:val="00D924B8"/>
    <w:rsid w:val="00D93512"/>
    <w:rsid w:val="00DA0733"/>
    <w:rsid w:val="00DA0B6A"/>
    <w:rsid w:val="00DA281A"/>
    <w:rsid w:val="00DA32FF"/>
    <w:rsid w:val="00DA6070"/>
    <w:rsid w:val="00DA6B3D"/>
    <w:rsid w:val="00DA7AF6"/>
    <w:rsid w:val="00DA7BA2"/>
    <w:rsid w:val="00DB0408"/>
    <w:rsid w:val="00DB649A"/>
    <w:rsid w:val="00DB6662"/>
    <w:rsid w:val="00DB75B9"/>
    <w:rsid w:val="00DB7993"/>
    <w:rsid w:val="00DC01C3"/>
    <w:rsid w:val="00DC064F"/>
    <w:rsid w:val="00DC06C2"/>
    <w:rsid w:val="00DC0A26"/>
    <w:rsid w:val="00DC15A8"/>
    <w:rsid w:val="00DC1E2A"/>
    <w:rsid w:val="00DC274D"/>
    <w:rsid w:val="00DC27DC"/>
    <w:rsid w:val="00DC3554"/>
    <w:rsid w:val="00DC5A45"/>
    <w:rsid w:val="00DC645F"/>
    <w:rsid w:val="00DC6C4A"/>
    <w:rsid w:val="00DD0941"/>
    <w:rsid w:val="00DD1671"/>
    <w:rsid w:val="00DD21BC"/>
    <w:rsid w:val="00DD54A4"/>
    <w:rsid w:val="00DD6AEA"/>
    <w:rsid w:val="00DD7F94"/>
    <w:rsid w:val="00DE02DC"/>
    <w:rsid w:val="00DE0666"/>
    <w:rsid w:val="00DE0A8C"/>
    <w:rsid w:val="00DE1384"/>
    <w:rsid w:val="00DE1505"/>
    <w:rsid w:val="00DE1BAE"/>
    <w:rsid w:val="00DE2ECC"/>
    <w:rsid w:val="00DE3338"/>
    <w:rsid w:val="00DE3F19"/>
    <w:rsid w:val="00DE41A6"/>
    <w:rsid w:val="00DE50F2"/>
    <w:rsid w:val="00DE548D"/>
    <w:rsid w:val="00DE57DE"/>
    <w:rsid w:val="00DF0CE9"/>
    <w:rsid w:val="00DF1310"/>
    <w:rsid w:val="00DF22A0"/>
    <w:rsid w:val="00DF2542"/>
    <w:rsid w:val="00DF2BBA"/>
    <w:rsid w:val="00DF5A4F"/>
    <w:rsid w:val="00DF5F00"/>
    <w:rsid w:val="00E002F1"/>
    <w:rsid w:val="00E0083F"/>
    <w:rsid w:val="00E00A1D"/>
    <w:rsid w:val="00E0489C"/>
    <w:rsid w:val="00E12FB1"/>
    <w:rsid w:val="00E17904"/>
    <w:rsid w:val="00E2010F"/>
    <w:rsid w:val="00E2032A"/>
    <w:rsid w:val="00E229A2"/>
    <w:rsid w:val="00E22E96"/>
    <w:rsid w:val="00E2318F"/>
    <w:rsid w:val="00E2325D"/>
    <w:rsid w:val="00E236EF"/>
    <w:rsid w:val="00E23F79"/>
    <w:rsid w:val="00E2425D"/>
    <w:rsid w:val="00E25DAC"/>
    <w:rsid w:val="00E25E6F"/>
    <w:rsid w:val="00E26C51"/>
    <w:rsid w:val="00E30025"/>
    <w:rsid w:val="00E30E7B"/>
    <w:rsid w:val="00E318D6"/>
    <w:rsid w:val="00E421C0"/>
    <w:rsid w:val="00E42428"/>
    <w:rsid w:val="00E42491"/>
    <w:rsid w:val="00E425C2"/>
    <w:rsid w:val="00E42F01"/>
    <w:rsid w:val="00E44D6B"/>
    <w:rsid w:val="00E45DF2"/>
    <w:rsid w:val="00E461EE"/>
    <w:rsid w:val="00E467CB"/>
    <w:rsid w:val="00E4734A"/>
    <w:rsid w:val="00E5055B"/>
    <w:rsid w:val="00E5099E"/>
    <w:rsid w:val="00E51375"/>
    <w:rsid w:val="00E54773"/>
    <w:rsid w:val="00E54BD5"/>
    <w:rsid w:val="00E55A45"/>
    <w:rsid w:val="00E603CF"/>
    <w:rsid w:val="00E61290"/>
    <w:rsid w:val="00E62448"/>
    <w:rsid w:val="00E627F4"/>
    <w:rsid w:val="00E62D41"/>
    <w:rsid w:val="00E641CC"/>
    <w:rsid w:val="00E65A60"/>
    <w:rsid w:val="00E67FD9"/>
    <w:rsid w:val="00E70644"/>
    <w:rsid w:val="00E76108"/>
    <w:rsid w:val="00E81444"/>
    <w:rsid w:val="00E8151A"/>
    <w:rsid w:val="00E8239B"/>
    <w:rsid w:val="00E82F3B"/>
    <w:rsid w:val="00E833B2"/>
    <w:rsid w:val="00E85656"/>
    <w:rsid w:val="00E85DA0"/>
    <w:rsid w:val="00E86819"/>
    <w:rsid w:val="00E86D63"/>
    <w:rsid w:val="00E87552"/>
    <w:rsid w:val="00E876AD"/>
    <w:rsid w:val="00E91EAE"/>
    <w:rsid w:val="00E9484C"/>
    <w:rsid w:val="00E9653B"/>
    <w:rsid w:val="00E96739"/>
    <w:rsid w:val="00E97112"/>
    <w:rsid w:val="00E97EDD"/>
    <w:rsid w:val="00EA1A5D"/>
    <w:rsid w:val="00EA43EA"/>
    <w:rsid w:val="00EA7B62"/>
    <w:rsid w:val="00EB137A"/>
    <w:rsid w:val="00EB4657"/>
    <w:rsid w:val="00EB4B93"/>
    <w:rsid w:val="00EC0817"/>
    <w:rsid w:val="00EC1109"/>
    <w:rsid w:val="00EC115A"/>
    <w:rsid w:val="00EC1CDD"/>
    <w:rsid w:val="00EC2ECB"/>
    <w:rsid w:val="00EC2F49"/>
    <w:rsid w:val="00EC357E"/>
    <w:rsid w:val="00EC5598"/>
    <w:rsid w:val="00EC71F5"/>
    <w:rsid w:val="00EC7F6E"/>
    <w:rsid w:val="00ED341A"/>
    <w:rsid w:val="00ED39F8"/>
    <w:rsid w:val="00ED478D"/>
    <w:rsid w:val="00ED61DA"/>
    <w:rsid w:val="00ED6B25"/>
    <w:rsid w:val="00ED7088"/>
    <w:rsid w:val="00ED7F0F"/>
    <w:rsid w:val="00EE0B0C"/>
    <w:rsid w:val="00EE1AD1"/>
    <w:rsid w:val="00EE29D8"/>
    <w:rsid w:val="00EE5B9B"/>
    <w:rsid w:val="00EE6774"/>
    <w:rsid w:val="00EE67A7"/>
    <w:rsid w:val="00EE6F92"/>
    <w:rsid w:val="00EF3750"/>
    <w:rsid w:val="00EF3988"/>
    <w:rsid w:val="00EF40A8"/>
    <w:rsid w:val="00EF4CB9"/>
    <w:rsid w:val="00EF70AF"/>
    <w:rsid w:val="00EF75D9"/>
    <w:rsid w:val="00EF7F69"/>
    <w:rsid w:val="00F00AFE"/>
    <w:rsid w:val="00F01C60"/>
    <w:rsid w:val="00F030A6"/>
    <w:rsid w:val="00F0558E"/>
    <w:rsid w:val="00F05B4D"/>
    <w:rsid w:val="00F05F7A"/>
    <w:rsid w:val="00F06DA9"/>
    <w:rsid w:val="00F076BF"/>
    <w:rsid w:val="00F07CEC"/>
    <w:rsid w:val="00F13B33"/>
    <w:rsid w:val="00F13F6E"/>
    <w:rsid w:val="00F14EDA"/>
    <w:rsid w:val="00F1784D"/>
    <w:rsid w:val="00F17F4C"/>
    <w:rsid w:val="00F21410"/>
    <w:rsid w:val="00F2161D"/>
    <w:rsid w:val="00F25492"/>
    <w:rsid w:val="00F2676F"/>
    <w:rsid w:val="00F267C9"/>
    <w:rsid w:val="00F26C65"/>
    <w:rsid w:val="00F27260"/>
    <w:rsid w:val="00F276E7"/>
    <w:rsid w:val="00F27935"/>
    <w:rsid w:val="00F35321"/>
    <w:rsid w:val="00F3632E"/>
    <w:rsid w:val="00F36AE5"/>
    <w:rsid w:val="00F401B7"/>
    <w:rsid w:val="00F40553"/>
    <w:rsid w:val="00F4233E"/>
    <w:rsid w:val="00F4272D"/>
    <w:rsid w:val="00F433F7"/>
    <w:rsid w:val="00F43BD3"/>
    <w:rsid w:val="00F460BC"/>
    <w:rsid w:val="00F47DA1"/>
    <w:rsid w:val="00F52192"/>
    <w:rsid w:val="00F55126"/>
    <w:rsid w:val="00F60038"/>
    <w:rsid w:val="00F62292"/>
    <w:rsid w:val="00F647A9"/>
    <w:rsid w:val="00F65BCE"/>
    <w:rsid w:val="00F666AC"/>
    <w:rsid w:val="00F7140C"/>
    <w:rsid w:val="00F73BB1"/>
    <w:rsid w:val="00F74B65"/>
    <w:rsid w:val="00F77E9C"/>
    <w:rsid w:val="00F80DF9"/>
    <w:rsid w:val="00F81AED"/>
    <w:rsid w:val="00F81D63"/>
    <w:rsid w:val="00F8320F"/>
    <w:rsid w:val="00F834F7"/>
    <w:rsid w:val="00F843B6"/>
    <w:rsid w:val="00F84EA1"/>
    <w:rsid w:val="00F855CA"/>
    <w:rsid w:val="00F85DDA"/>
    <w:rsid w:val="00F87196"/>
    <w:rsid w:val="00F87703"/>
    <w:rsid w:val="00F90A19"/>
    <w:rsid w:val="00F91EAE"/>
    <w:rsid w:val="00F9224B"/>
    <w:rsid w:val="00F932F0"/>
    <w:rsid w:val="00F93335"/>
    <w:rsid w:val="00F93418"/>
    <w:rsid w:val="00F93AE6"/>
    <w:rsid w:val="00F9413F"/>
    <w:rsid w:val="00FA0E96"/>
    <w:rsid w:val="00FA12F3"/>
    <w:rsid w:val="00FA130C"/>
    <w:rsid w:val="00FA35F8"/>
    <w:rsid w:val="00FA5BF6"/>
    <w:rsid w:val="00FA5F48"/>
    <w:rsid w:val="00FA7D2C"/>
    <w:rsid w:val="00FB01DE"/>
    <w:rsid w:val="00FB0589"/>
    <w:rsid w:val="00FB1136"/>
    <w:rsid w:val="00FB533A"/>
    <w:rsid w:val="00FB7591"/>
    <w:rsid w:val="00FC1CE7"/>
    <w:rsid w:val="00FC2804"/>
    <w:rsid w:val="00FC2858"/>
    <w:rsid w:val="00FC410B"/>
    <w:rsid w:val="00FC41B7"/>
    <w:rsid w:val="00FC4345"/>
    <w:rsid w:val="00FC4769"/>
    <w:rsid w:val="00FC5FA1"/>
    <w:rsid w:val="00FD0CB6"/>
    <w:rsid w:val="00FE07E4"/>
    <w:rsid w:val="00FE08AC"/>
    <w:rsid w:val="00FE199B"/>
    <w:rsid w:val="00FE2274"/>
    <w:rsid w:val="00FE3A2A"/>
    <w:rsid w:val="00FE46AF"/>
    <w:rsid w:val="00FE4D9A"/>
    <w:rsid w:val="00FE500E"/>
    <w:rsid w:val="00FE5461"/>
    <w:rsid w:val="00FE5539"/>
    <w:rsid w:val="00FE5BEA"/>
    <w:rsid w:val="00FE6D81"/>
    <w:rsid w:val="00FE76C3"/>
    <w:rsid w:val="00FE798A"/>
    <w:rsid w:val="00FE7FD9"/>
    <w:rsid w:val="00FF0CF6"/>
    <w:rsid w:val="00FF20E3"/>
    <w:rsid w:val="00FF3768"/>
    <w:rsid w:val="00FF5E09"/>
    <w:rsid w:val="00FF5F17"/>
    <w:rsid w:val="00FF7E5E"/>
    <w:rsid w:val="16447799"/>
    <w:rsid w:val="48E1C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291A98"/>
  <w15:docId w15:val="{54B1EA8E-9CBE-4E54-BD78-233B82FB0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87552"/>
    <w:rPr>
      <w:rFonts w:ascii="Arial" w:hAnsi="Arial"/>
      <w:sz w:val="19"/>
      <w:szCs w:val="24"/>
    </w:rPr>
  </w:style>
  <w:style w:type="paragraph" w:styleId="Nadpis1">
    <w:name w:val="heading 1"/>
    <w:next w:val="Nadpis2"/>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basedOn w:val="Nadpis1"/>
    <w:next w:val="Nadpis3"/>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qFormat/>
    <w:rsid w:val="00E421C0"/>
    <w:pPr>
      <w:numPr>
        <w:ilvl w:val="2"/>
      </w:numPr>
      <w:ind w:left="720"/>
      <w:outlineLvl w:val="2"/>
    </w:pPr>
    <w:rPr>
      <w:bCs/>
      <w:color w:val="3C8A2E"/>
      <w:szCs w:val="26"/>
    </w:rPr>
  </w:style>
  <w:style w:type="paragraph" w:styleId="Nadpis4">
    <w:name w:val="heading 4"/>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basedOn w:val="Normlny"/>
    <w:next w:val="Normlny"/>
    <w:link w:val="Nadpis5Char"/>
    <w:unhideWhenUsed/>
    <w:qFormat/>
    <w:rsid w:val="0008794A"/>
    <w:pPr>
      <w:keepNext/>
      <w:keepLines/>
      <w:numPr>
        <w:ilvl w:val="4"/>
        <w:numId w:val="2"/>
      </w:numPr>
      <w:spacing w:before="240" w:after="240"/>
      <w:outlineLvl w:val="4"/>
    </w:pPr>
    <w:rPr>
      <w:b/>
      <w:i/>
      <w:color w:val="00133A"/>
      <w:sz w:val="24"/>
    </w:rPr>
  </w:style>
  <w:style w:type="paragraph" w:styleId="Nadpis6">
    <w:name w:val="heading 6"/>
    <w:basedOn w:val="Normlny"/>
    <w:next w:val="Normlny"/>
    <w:link w:val="Nadpis6Char"/>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semiHidden/>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semiHidden/>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Predvolenpsmoodseku"/>
    <w:link w:val="Nadpis4"/>
    <w:rsid w:val="0008794A"/>
    <w:rPr>
      <w:rFonts w:ascii="Arial" w:hAnsi="Arial"/>
      <w:b/>
      <w:bCs/>
      <w:iCs/>
      <w:sz w:val="24"/>
      <w:szCs w:val="24"/>
    </w:rPr>
  </w:style>
  <w:style w:type="character" w:customStyle="1" w:styleId="Nadpis5Char">
    <w:name w:val="Nadpis 5 Char"/>
    <w:basedOn w:val="Predvolenpsmoodseku"/>
    <w:link w:val="Nadpis5"/>
    <w:rsid w:val="0008794A"/>
    <w:rPr>
      <w:rFonts w:ascii="Arial" w:hAnsi="Arial"/>
      <w:b/>
      <w:i/>
      <w:color w:val="00133A"/>
      <w:sz w:val="24"/>
      <w:szCs w:val="24"/>
    </w:rPr>
  </w:style>
  <w:style w:type="character" w:customStyle="1" w:styleId="Nadpis6Char">
    <w:name w:val="Nadpis 6 Char"/>
    <w:basedOn w:val="Predvolenpsmoodseku"/>
    <w:link w:val="Nadpis6"/>
    <w:rsid w:val="0008794A"/>
    <w:rPr>
      <w:rFonts w:ascii="Arial" w:hAnsi="Arial"/>
      <w:i/>
      <w:iCs/>
      <w:color w:val="00133A"/>
      <w:sz w:val="24"/>
      <w:szCs w:val="24"/>
    </w:rPr>
  </w:style>
  <w:style w:type="character" w:customStyle="1" w:styleId="Nadpis7Char">
    <w:name w:val="Nadpis 7 Char"/>
    <w:basedOn w:val="Predvolenpsmoodseku"/>
    <w:link w:val="Nadpis7"/>
    <w:rsid w:val="00E421C0"/>
    <w:rPr>
      <w:rFonts w:ascii="Arial" w:hAnsi="Arial"/>
      <w:i/>
      <w:iCs/>
      <w:color w:val="404040"/>
      <w:sz w:val="22"/>
      <w:szCs w:val="24"/>
    </w:rPr>
  </w:style>
  <w:style w:type="character" w:customStyle="1" w:styleId="Nadpis8Char">
    <w:name w:val="Nadpis 8 Char"/>
    <w:basedOn w:val="Predvolenpsmoodseku"/>
    <w:link w:val="Nadpis8"/>
    <w:semiHidden/>
    <w:rsid w:val="00E421C0"/>
    <w:rPr>
      <w:rFonts w:ascii="Arial" w:hAnsi="Arial"/>
      <w:i/>
      <w:color w:val="404040"/>
    </w:rPr>
  </w:style>
  <w:style w:type="character" w:customStyle="1" w:styleId="Nadpis9Char">
    <w:name w:val="Nadpis 9 Char"/>
    <w:basedOn w:val="Predvolenpsmoodseku"/>
    <w:link w:val="Nadpis9"/>
    <w:semiHidden/>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basedOn w:val="Predvolenpsmoodseku"/>
    <w:rsid w:val="00E421C0"/>
    <w:rPr>
      <w:rFonts w:ascii="Arial" w:hAnsi="Arial"/>
      <w:sz w:val="16"/>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rsid w:val="00E421C0"/>
    <w:rPr>
      <w:sz w:val="16"/>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character" w:customStyle="1" w:styleId="apple-converted-space">
    <w:name w:val="apple-converted-space"/>
    <w:basedOn w:val="Predvolenpsmoodseku"/>
    <w:rsid w:val="009B4EE0"/>
  </w:style>
  <w:style w:type="paragraph" w:styleId="Zarkazkladnhotextu3">
    <w:name w:val="Body Text Indent 3"/>
    <w:basedOn w:val="Normlny"/>
    <w:link w:val="Zarkazkladnhotextu3Char"/>
    <w:rsid w:val="00B32AA7"/>
    <w:pPr>
      <w:spacing w:after="120"/>
      <w:ind w:left="283"/>
    </w:pPr>
    <w:rPr>
      <w:sz w:val="16"/>
      <w:szCs w:val="16"/>
    </w:rPr>
  </w:style>
  <w:style w:type="character" w:customStyle="1" w:styleId="Zarkazkladnhotextu3Char">
    <w:name w:val="Zarážka základného textu 3 Char"/>
    <w:basedOn w:val="Predvolenpsmoodseku"/>
    <w:link w:val="Zarkazkladnhotextu3"/>
    <w:rsid w:val="00B32AA7"/>
    <w:rPr>
      <w:rFonts w:ascii="Arial" w:hAnsi="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6032">
      <w:bodyDiv w:val="1"/>
      <w:marLeft w:val="0"/>
      <w:marRight w:val="0"/>
      <w:marTop w:val="0"/>
      <w:marBottom w:val="0"/>
      <w:divBdr>
        <w:top w:val="none" w:sz="0" w:space="0" w:color="auto"/>
        <w:left w:val="none" w:sz="0" w:space="0" w:color="auto"/>
        <w:bottom w:val="none" w:sz="0" w:space="0" w:color="auto"/>
        <w:right w:val="none" w:sz="0" w:space="0" w:color="auto"/>
      </w:divBdr>
    </w:div>
    <w:div w:id="332493804">
      <w:bodyDiv w:val="1"/>
      <w:marLeft w:val="0"/>
      <w:marRight w:val="0"/>
      <w:marTop w:val="0"/>
      <w:marBottom w:val="0"/>
      <w:divBdr>
        <w:top w:val="none" w:sz="0" w:space="0" w:color="auto"/>
        <w:left w:val="none" w:sz="0" w:space="0" w:color="auto"/>
        <w:bottom w:val="none" w:sz="0" w:space="0" w:color="auto"/>
        <w:right w:val="none" w:sz="0" w:space="0" w:color="auto"/>
      </w:divBdr>
      <w:divsChild>
        <w:div w:id="122426650">
          <w:marLeft w:val="0"/>
          <w:marRight w:val="0"/>
          <w:marTop w:val="0"/>
          <w:marBottom w:val="0"/>
          <w:divBdr>
            <w:top w:val="none" w:sz="0" w:space="0" w:color="auto"/>
            <w:left w:val="none" w:sz="0" w:space="0" w:color="auto"/>
            <w:bottom w:val="none" w:sz="0" w:space="0" w:color="auto"/>
            <w:right w:val="none" w:sz="0" w:space="0" w:color="auto"/>
          </w:divBdr>
        </w:div>
        <w:div w:id="630331349">
          <w:marLeft w:val="0"/>
          <w:marRight w:val="0"/>
          <w:marTop w:val="0"/>
          <w:marBottom w:val="0"/>
          <w:divBdr>
            <w:top w:val="none" w:sz="0" w:space="0" w:color="auto"/>
            <w:left w:val="none" w:sz="0" w:space="0" w:color="auto"/>
            <w:bottom w:val="none" w:sz="0" w:space="0" w:color="auto"/>
            <w:right w:val="none" w:sz="0" w:space="0" w:color="auto"/>
          </w:divBdr>
        </w:div>
        <w:div w:id="1458718689">
          <w:marLeft w:val="0"/>
          <w:marRight w:val="0"/>
          <w:marTop w:val="0"/>
          <w:marBottom w:val="0"/>
          <w:divBdr>
            <w:top w:val="none" w:sz="0" w:space="0" w:color="auto"/>
            <w:left w:val="none" w:sz="0" w:space="0" w:color="auto"/>
            <w:bottom w:val="none" w:sz="0" w:space="0" w:color="auto"/>
            <w:right w:val="none" w:sz="0" w:space="0" w:color="auto"/>
          </w:divBdr>
        </w:div>
        <w:div w:id="662900380">
          <w:marLeft w:val="0"/>
          <w:marRight w:val="0"/>
          <w:marTop w:val="0"/>
          <w:marBottom w:val="0"/>
          <w:divBdr>
            <w:top w:val="none" w:sz="0" w:space="0" w:color="auto"/>
            <w:left w:val="none" w:sz="0" w:space="0" w:color="auto"/>
            <w:bottom w:val="none" w:sz="0" w:space="0" w:color="auto"/>
            <w:right w:val="none" w:sz="0" w:space="0" w:color="auto"/>
          </w:divBdr>
        </w:div>
        <w:div w:id="44641708">
          <w:marLeft w:val="0"/>
          <w:marRight w:val="0"/>
          <w:marTop w:val="0"/>
          <w:marBottom w:val="0"/>
          <w:divBdr>
            <w:top w:val="none" w:sz="0" w:space="0" w:color="auto"/>
            <w:left w:val="none" w:sz="0" w:space="0" w:color="auto"/>
            <w:bottom w:val="none" w:sz="0" w:space="0" w:color="auto"/>
            <w:right w:val="none" w:sz="0" w:space="0" w:color="auto"/>
          </w:divBdr>
        </w:div>
        <w:div w:id="1185168322">
          <w:marLeft w:val="0"/>
          <w:marRight w:val="0"/>
          <w:marTop w:val="0"/>
          <w:marBottom w:val="0"/>
          <w:divBdr>
            <w:top w:val="none" w:sz="0" w:space="0" w:color="auto"/>
            <w:left w:val="none" w:sz="0" w:space="0" w:color="auto"/>
            <w:bottom w:val="none" w:sz="0" w:space="0" w:color="auto"/>
            <w:right w:val="none" w:sz="0" w:space="0" w:color="auto"/>
          </w:divBdr>
        </w:div>
        <w:div w:id="280914745">
          <w:marLeft w:val="0"/>
          <w:marRight w:val="0"/>
          <w:marTop w:val="0"/>
          <w:marBottom w:val="0"/>
          <w:divBdr>
            <w:top w:val="none" w:sz="0" w:space="0" w:color="auto"/>
            <w:left w:val="none" w:sz="0" w:space="0" w:color="auto"/>
            <w:bottom w:val="none" w:sz="0" w:space="0" w:color="auto"/>
            <w:right w:val="none" w:sz="0" w:space="0" w:color="auto"/>
          </w:divBdr>
        </w:div>
        <w:div w:id="558637646">
          <w:marLeft w:val="0"/>
          <w:marRight w:val="0"/>
          <w:marTop w:val="0"/>
          <w:marBottom w:val="0"/>
          <w:divBdr>
            <w:top w:val="none" w:sz="0" w:space="0" w:color="auto"/>
            <w:left w:val="none" w:sz="0" w:space="0" w:color="auto"/>
            <w:bottom w:val="none" w:sz="0" w:space="0" w:color="auto"/>
            <w:right w:val="none" w:sz="0" w:space="0" w:color="auto"/>
          </w:divBdr>
        </w:div>
        <w:div w:id="387462278">
          <w:marLeft w:val="0"/>
          <w:marRight w:val="0"/>
          <w:marTop w:val="0"/>
          <w:marBottom w:val="0"/>
          <w:divBdr>
            <w:top w:val="none" w:sz="0" w:space="0" w:color="auto"/>
            <w:left w:val="none" w:sz="0" w:space="0" w:color="auto"/>
            <w:bottom w:val="none" w:sz="0" w:space="0" w:color="auto"/>
            <w:right w:val="none" w:sz="0" w:space="0" w:color="auto"/>
          </w:divBdr>
        </w:div>
        <w:div w:id="302779399">
          <w:marLeft w:val="0"/>
          <w:marRight w:val="0"/>
          <w:marTop w:val="0"/>
          <w:marBottom w:val="0"/>
          <w:divBdr>
            <w:top w:val="none" w:sz="0" w:space="0" w:color="auto"/>
            <w:left w:val="none" w:sz="0" w:space="0" w:color="auto"/>
            <w:bottom w:val="none" w:sz="0" w:space="0" w:color="auto"/>
            <w:right w:val="none" w:sz="0" w:space="0" w:color="auto"/>
          </w:divBdr>
        </w:div>
        <w:div w:id="2010985951">
          <w:marLeft w:val="0"/>
          <w:marRight w:val="0"/>
          <w:marTop w:val="0"/>
          <w:marBottom w:val="0"/>
          <w:divBdr>
            <w:top w:val="none" w:sz="0" w:space="0" w:color="auto"/>
            <w:left w:val="none" w:sz="0" w:space="0" w:color="auto"/>
            <w:bottom w:val="none" w:sz="0" w:space="0" w:color="auto"/>
            <w:right w:val="none" w:sz="0" w:space="0" w:color="auto"/>
          </w:divBdr>
        </w:div>
        <w:div w:id="1162159724">
          <w:marLeft w:val="0"/>
          <w:marRight w:val="0"/>
          <w:marTop w:val="0"/>
          <w:marBottom w:val="0"/>
          <w:divBdr>
            <w:top w:val="none" w:sz="0" w:space="0" w:color="auto"/>
            <w:left w:val="none" w:sz="0" w:space="0" w:color="auto"/>
            <w:bottom w:val="none" w:sz="0" w:space="0" w:color="auto"/>
            <w:right w:val="none" w:sz="0" w:space="0" w:color="auto"/>
          </w:divBdr>
        </w:div>
        <w:div w:id="411508388">
          <w:marLeft w:val="0"/>
          <w:marRight w:val="0"/>
          <w:marTop w:val="0"/>
          <w:marBottom w:val="0"/>
          <w:divBdr>
            <w:top w:val="none" w:sz="0" w:space="0" w:color="auto"/>
            <w:left w:val="none" w:sz="0" w:space="0" w:color="auto"/>
            <w:bottom w:val="none" w:sz="0" w:space="0" w:color="auto"/>
            <w:right w:val="none" w:sz="0" w:space="0" w:color="auto"/>
          </w:divBdr>
        </w:div>
        <w:div w:id="2079551256">
          <w:marLeft w:val="0"/>
          <w:marRight w:val="0"/>
          <w:marTop w:val="0"/>
          <w:marBottom w:val="0"/>
          <w:divBdr>
            <w:top w:val="none" w:sz="0" w:space="0" w:color="auto"/>
            <w:left w:val="none" w:sz="0" w:space="0" w:color="auto"/>
            <w:bottom w:val="none" w:sz="0" w:space="0" w:color="auto"/>
            <w:right w:val="none" w:sz="0" w:space="0" w:color="auto"/>
          </w:divBdr>
        </w:div>
        <w:div w:id="150487274">
          <w:marLeft w:val="0"/>
          <w:marRight w:val="0"/>
          <w:marTop w:val="0"/>
          <w:marBottom w:val="0"/>
          <w:divBdr>
            <w:top w:val="none" w:sz="0" w:space="0" w:color="auto"/>
            <w:left w:val="none" w:sz="0" w:space="0" w:color="auto"/>
            <w:bottom w:val="none" w:sz="0" w:space="0" w:color="auto"/>
            <w:right w:val="none" w:sz="0" w:space="0" w:color="auto"/>
          </w:divBdr>
        </w:div>
        <w:div w:id="1805417503">
          <w:marLeft w:val="0"/>
          <w:marRight w:val="0"/>
          <w:marTop w:val="0"/>
          <w:marBottom w:val="0"/>
          <w:divBdr>
            <w:top w:val="none" w:sz="0" w:space="0" w:color="auto"/>
            <w:left w:val="none" w:sz="0" w:space="0" w:color="auto"/>
            <w:bottom w:val="none" w:sz="0" w:space="0" w:color="auto"/>
            <w:right w:val="none" w:sz="0" w:space="0" w:color="auto"/>
          </w:divBdr>
        </w:div>
        <w:div w:id="1746608832">
          <w:marLeft w:val="0"/>
          <w:marRight w:val="0"/>
          <w:marTop w:val="0"/>
          <w:marBottom w:val="0"/>
          <w:divBdr>
            <w:top w:val="none" w:sz="0" w:space="0" w:color="auto"/>
            <w:left w:val="none" w:sz="0" w:space="0" w:color="auto"/>
            <w:bottom w:val="none" w:sz="0" w:space="0" w:color="auto"/>
            <w:right w:val="none" w:sz="0" w:space="0" w:color="auto"/>
          </w:divBdr>
        </w:div>
        <w:div w:id="711030962">
          <w:marLeft w:val="0"/>
          <w:marRight w:val="0"/>
          <w:marTop w:val="0"/>
          <w:marBottom w:val="0"/>
          <w:divBdr>
            <w:top w:val="none" w:sz="0" w:space="0" w:color="auto"/>
            <w:left w:val="none" w:sz="0" w:space="0" w:color="auto"/>
            <w:bottom w:val="none" w:sz="0" w:space="0" w:color="auto"/>
            <w:right w:val="none" w:sz="0" w:space="0" w:color="auto"/>
          </w:divBdr>
        </w:div>
        <w:div w:id="2084599168">
          <w:marLeft w:val="0"/>
          <w:marRight w:val="0"/>
          <w:marTop w:val="0"/>
          <w:marBottom w:val="0"/>
          <w:divBdr>
            <w:top w:val="none" w:sz="0" w:space="0" w:color="auto"/>
            <w:left w:val="none" w:sz="0" w:space="0" w:color="auto"/>
            <w:bottom w:val="none" w:sz="0" w:space="0" w:color="auto"/>
            <w:right w:val="none" w:sz="0" w:space="0" w:color="auto"/>
          </w:divBdr>
        </w:div>
        <w:div w:id="1481849590">
          <w:marLeft w:val="0"/>
          <w:marRight w:val="0"/>
          <w:marTop w:val="0"/>
          <w:marBottom w:val="0"/>
          <w:divBdr>
            <w:top w:val="none" w:sz="0" w:space="0" w:color="auto"/>
            <w:left w:val="none" w:sz="0" w:space="0" w:color="auto"/>
            <w:bottom w:val="none" w:sz="0" w:space="0" w:color="auto"/>
            <w:right w:val="none" w:sz="0" w:space="0" w:color="auto"/>
          </w:divBdr>
        </w:div>
      </w:divsChild>
    </w:div>
    <w:div w:id="354766431">
      <w:bodyDiv w:val="1"/>
      <w:marLeft w:val="0"/>
      <w:marRight w:val="0"/>
      <w:marTop w:val="0"/>
      <w:marBottom w:val="0"/>
      <w:divBdr>
        <w:top w:val="none" w:sz="0" w:space="0" w:color="auto"/>
        <w:left w:val="none" w:sz="0" w:space="0" w:color="auto"/>
        <w:bottom w:val="none" w:sz="0" w:space="0" w:color="auto"/>
        <w:right w:val="none" w:sz="0" w:space="0" w:color="auto"/>
      </w:divBdr>
    </w:div>
    <w:div w:id="368722810">
      <w:bodyDiv w:val="1"/>
      <w:marLeft w:val="0"/>
      <w:marRight w:val="0"/>
      <w:marTop w:val="0"/>
      <w:marBottom w:val="0"/>
      <w:divBdr>
        <w:top w:val="none" w:sz="0" w:space="0" w:color="auto"/>
        <w:left w:val="none" w:sz="0" w:space="0" w:color="auto"/>
        <w:bottom w:val="none" w:sz="0" w:space="0" w:color="auto"/>
        <w:right w:val="none" w:sz="0" w:space="0" w:color="auto"/>
      </w:divBdr>
    </w:div>
    <w:div w:id="392849098">
      <w:bodyDiv w:val="1"/>
      <w:marLeft w:val="0"/>
      <w:marRight w:val="0"/>
      <w:marTop w:val="0"/>
      <w:marBottom w:val="0"/>
      <w:divBdr>
        <w:top w:val="none" w:sz="0" w:space="0" w:color="auto"/>
        <w:left w:val="none" w:sz="0" w:space="0" w:color="auto"/>
        <w:bottom w:val="none" w:sz="0" w:space="0" w:color="auto"/>
        <w:right w:val="none" w:sz="0" w:space="0" w:color="auto"/>
      </w:divBdr>
    </w:div>
    <w:div w:id="40442494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25812962">
      <w:bodyDiv w:val="1"/>
      <w:marLeft w:val="0"/>
      <w:marRight w:val="0"/>
      <w:marTop w:val="0"/>
      <w:marBottom w:val="0"/>
      <w:divBdr>
        <w:top w:val="none" w:sz="0" w:space="0" w:color="auto"/>
        <w:left w:val="none" w:sz="0" w:space="0" w:color="auto"/>
        <w:bottom w:val="none" w:sz="0" w:space="0" w:color="auto"/>
        <w:right w:val="none" w:sz="0" w:space="0" w:color="auto"/>
      </w:divBdr>
    </w:div>
    <w:div w:id="641540978">
      <w:bodyDiv w:val="1"/>
      <w:marLeft w:val="0"/>
      <w:marRight w:val="0"/>
      <w:marTop w:val="0"/>
      <w:marBottom w:val="0"/>
      <w:divBdr>
        <w:top w:val="none" w:sz="0" w:space="0" w:color="auto"/>
        <w:left w:val="none" w:sz="0" w:space="0" w:color="auto"/>
        <w:bottom w:val="none" w:sz="0" w:space="0" w:color="auto"/>
        <w:right w:val="none" w:sz="0" w:space="0" w:color="auto"/>
      </w:divBdr>
    </w:div>
    <w:div w:id="899362799">
      <w:bodyDiv w:val="1"/>
      <w:marLeft w:val="0"/>
      <w:marRight w:val="0"/>
      <w:marTop w:val="0"/>
      <w:marBottom w:val="0"/>
      <w:divBdr>
        <w:top w:val="none" w:sz="0" w:space="0" w:color="auto"/>
        <w:left w:val="none" w:sz="0" w:space="0" w:color="auto"/>
        <w:bottom w:val="none" w:sz="0" w:space="0" w:color="auto"/>
        <w:right w:val="none" w:sz="0" w:space="0" w:color="auto"/>
      </w:divBdr>
    </w:div>
    <w:div w:id="1235045037">
      <w:bodyDiv w:val="1"/>
      <w:marLeft w:val="0"/>
      <w:marRight w:val="0"/>
      <w:marTop w:val="0"/>
      <w:marBottom w:val="0"/>
      <w:divBdr>
        <w:top w:val="none" w:sz="0" w:space="0" w:color="auto"/>
        <w:left w:val="none" w:sz="0" w:space="0" w:color="auto"/>
        <w:bottom w:val="none" w:sz="0" w:space="0" w:color="auto"/>
        <w:right w:val="none" w:sz="0" w:space="0" w:color="auto"/>
      </w:divBdr>
    </w:div>
    <w:div w:id="1658923498">
      <w:bodyDiv w:val="1"/>
      <w:marLeft w:val="0"/>
      <w:marRight w:val="0"/>
      <w:marTop w:val="0"/>
      <w:marBottom w:val="0"/>
      <w:divBdr>
        <w:top w:val="none" w:sz="0" w:space="0" w:color="auto"/>
        <w:left w:val="none" w:sz="0" w:space="0" w:color="auto"/>
        <w:bottom w:val="none" w:sz="0" w:space="0" w:color="auto"/>
        <w:right w:val="none" w:sz="0" w:space="0" w:color="auto"/>
      </w:divBdr>
    </w:div>
    <w:div w:id="1715543348">
      <w:bodyDiv w:val="1"/>
      <w:marLeft w:val="0"/>
      <w:marRight w:val="0"/>
      <w:marTop w:val="0"/>
      <w:marBottom w:val="0"/>
      <w:divBdr>
        <w:top w:val="none" w:sz="0" w:space="0" w:color="auto"/>
        <w:left w:val="none" w:sz="0" w:space="0" w:color="auto"/>
        <w:bottom w:val="none" w:sz="0" w:space="0" w:color="auto"/>
        <w:right w:val="none" w:sz="0" w:space="0" w:color="auto"/>
      </w:divBdr>
    </w:div>
    <w:div w:id="2002275296">
      <w:bodyDiv w:val="1"/>
      <w:marLeft w:val="0"/>
      <w:marRight w:val="0"/>
      <w:marTop w:val="0"/>
      <w:marBottom w:val="0"/>
      <w:divBdr>
        <w:top w:val="none" w:sz="0" w:space="0" w:color="auto"/>
        <w:left w:val="none" w:sz="0" w:space="0" w:color="auto"/>
        <w:bottom w:val="none" w:sz="0" w:space="0" w:color="auto"/>
        <w:right w:val="none" w:sz="0" w:space="0" w:color="auto"/>
      </w:divBdr>
    </w:div>
    <w:div w:id="2034333486">
      <w:bodyDiv w:val="1"/>
      <w:marLeft w:val="0"/>
      <w:marRight w:val="0"/>
      <w:marTop w:val="0"/>
      <w:marBottom w:val="0"/>
      <w:divBdr>
        <w:top w:val="none" w:sz="0" w:space="0" w:color="auto"/>
        <w:left w:val="none" w:sz="0" w:space="0" w:color="auto"/>
        <w:bottom w:val="none" w:sz="0" w:space="0" w:color="auto"/>
        <w:right w:val="none" w:sz="0" w:space="0" w:color="auto"/>
      </w:divBdr>
    </w:div>
    <w:div w:id="20660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ufondy@vlada.gov.s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crz.gov.sk"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opevs.e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6772F7-2027-4ED4-9500-C8928570A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32C8090-2511-45A9-BED1-09997D91788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D543616-DBA0-4438-A9C2-42833833ADBB}">
  <ds:schemaRefs>
    <ds:schemaRef ds:uri="http://schemas.microsoft.com/sharepoint/v3/contenttype/forms"/>
  </ds:schemaRefs>
</ds:datastoreItem>
</file>

<file path=customXml/itemProps4.xml><?xml version="1.0" encoding="utf-8"?>
<ds:datastoreItem xmlns:ds="http://schemas.openxmlformats.org/officeDocument/2006/customXml" ds:itemID="{E456B64E-0375-4611-9FED-7B9E9B220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27</Pages>
  <Words>10604</Words>
  <Characters>60448</Characters>
  <Application>Microsoft Office Word</Application>
  <DocSecurity>0</DocSecurity>
  <Lines>503</Lines>
  <Paragraphs>141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70911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Miruška Hrabčáková</cp:lastModifiedBy>
  <cp:revision>7</cp:revision>
  <dcterms:created xsi:type="dcterms:W3CDTF">2018-03-19T12:05:00Z</dcterms:created>
  <dcterms:modified xsi:type="dcterms:W3CDTF">2018-06-28T12:06:00Z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